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2107D" w14:textId="77777777"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758F641B" w14:textId="77777777"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90043EA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3A3A3542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661A093B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FE0F7A0" w14:textId="77777777"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44886AC6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07509DE" w14:textId="77777777"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65085E9D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0D22AC7E" w14:textId="77777777"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5165E">
        <w:rPr>
          <w:rFonts w:asciiTheme="majorHAnsi" w:hAnsiTheme="majorHAnsi" w:cs="MyriadPro-Black"/>
          <w:caps/>
          <w:sz w:val="40"/>
          <w:szCs w:val="40"/>
        </w:rPr>
        <w:t>33A</w:t>
      </w:r>
    </w:p>
    <w:p w14:paraId="06401021" w14:textId="77777777"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2B777DC" w14:textId="77777777" w:rsidR="00C4661B" w:rsidRPr="00931A63" w:rsidRDefault="0027270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Pokyny </w:t>
      </w:r>
      <w:r w:rsidR="009E611B" w:rsidRPr="009E611B">
        <w:rPr>
          <w:rFonts w:asciiTheme="majorHAnsi" w:hAnsiTheme="majorHAnsi" w:cs="MyriadPro-Black"/>
          <w:b/>
          <w:caps/>
          <w:sz w:val="46"/>
          <w:szCs w:val="40"/>
        </w:rPr>
        <w:t>import XML soupisky dokladů do žádosti o platbu</w:t>
      </w:r>
    </w:p>
    <w:p w14:paraId="337E23C4" w14:textId="77777777"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92EDED0" w14:textId="77777777" w:rsidR="00BA6CE1" w:rsidRDefault="00BA6CE1">
      <w:pPr>
        <w:rPr>
          <w:rFonts w:ascii="Arial" w:hAnsi="Arial" w:cs="Arial"/>
          <w:b/>
          <w:sz w:val="24"/>
          <w:szCs w:val="24"/>
        </w:rPr>
      </w:pPr>
    </w:p>
    <w:p w14:paraId="66268569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6ED901A8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1621752E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1C9935F6" w14:textId="7ED93B94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7B44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7B44A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9565F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3CB7E673" w14:textId="15142544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9565F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1D691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9565F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="001D691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2019</w:t>
      </w:r>
    </w:p>
    <w:p w14:paraId="76109993" w14:textId="77777777"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5E08766" w14:textId="77777777" w:rsidR="00E5165E" w:rsidRPr="000B24BE" w:rsidRDefault="00E5165E" w:rsidP="00E5165E">
      <w:pPr>
        <w:jc w:val="center"/>
        <w:rPr>
          <w:rFonts w:cs="Arial"/>
          <w:b/>
          <w:bCs/>
          <w:caps/>
          <w:color w:val="084A8B"/>
        </w:rPr>
      </w:pPr>
      <w:r w:rsidRPr="000B24BE">
        <w:rPr>
          <w:rFonts w:cs="Arial"/>
          <w:b/>
          <w:bCs/>
          <w:caps/>
          <w:color w:val="084A8B"/>
        </w:rPr>
        <w:lastRenderedPageBreak/>
        <w:t>Obsah</w:t>
      </w:r>
    </w:p>
    <w:p w14:paraId="41B73C94" w14:textId="77777777" w:rsidR="00CB2669" w:rsidRDefault="00E5165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474313071" w:history="1">
        <w:r w:rsidR="00CB2669" w:rsidRPr="00C96A69">
          <w:rPr>
            <w:rStyle w:val="Hypertextovodkaz"/>
          </w:rPr>
          <w:t>1 Úvod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_Toc474313071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3</w:t>
        </w:r>
        <w:r w:rsidR="00CB2669">
          <w:rPr>
            <w:webHidden/>
          </w:rPr>
          <w:fldChar w:fldCharType="end"/>
        </w:r>
      </w:hyperlink>
    </w:p>
    <w:p w14:paraId="2D9BE297" w14:textId="77777777" w:rsidR="00CB2669" w:rsidRDefault="0089459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2" w:history="1">
        <w:r w:rsidR="00CB2669" w:rsidRPr="00C96A69">
          <w:rPr>
            <w:rStyle w:val="Hypertextovodkaz"/>
          </w:rPr>
          <w:t>2 Obecně o importu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_Toc474313072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4</w:t>
        </w:r>
        <w:r w:rsidR="00CB2669">
          <w:rPr>
            <w:webHidden/>
          </w:rPr>
          <w:fldChar w:fldCharType="end"/>
        </w:r>
      </w:hyperlink>
    </w:p>
    <w:p w14:paraId="5050991D" w14:textId="77777777" w:rsidR="00CB2669" w:rsidRDefault="0089459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3" w:history="1">
        <w:r w:rsidR="00CB2669" w:rsidRPr="00C96A69">
          <w:rPr>
            <w:rStyle w:val="Hypertextovodkaz"/>
          </w:rPr>
          <w:t>3 Možnosti vytvoření importního XML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5</w:t>
        </w:r>
        <w:r w:rsidR="00CB2669">
          <w:rPr>
            <w:webHidden/>
          </w:rPr>
          <w:fldChar w:fldCharType="end"/>
        </w:r>
      </w:hyperlink>
    </w:p>
    <w:p w14:paraId="3F0EDAB5" w14:textId="77777777" w:rsidR="00CB2669" w:rsidRDefault="0089459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4" w:history="1">
        <w:r w:rsidR="00CB2669" w:rsidRPr="00C96A69">
          <w:rPr>
            <w:rStyle w:val="Hypertextovodkaz"/>
            <w:noProof/>
          </w:rPr>
          <w:t>3. 1 Vytvoření XML pomocí předpřipraveného XLSX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_Toc474313074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5</w:t>
        </w:r>
        <w:r w:rsidR="00CB2669">
          <w:rPr>
            <w:noProof/>
            <w:webHidden/>
          </w:rPr>
          <w:fldChar w:fldCharType="end"/>
        </w:r>
      </w:hyperlink>
    </w:p>
    <w:p w14:paraId="37E91E2E" w14:textId="77777777" w:rsidR="00CB2669" w:rsidRDefault="00894596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5" w:history="1">
        <w:r w:rsidR="00CB2669" w:rsidRPr="00C96A69">
          <w:rPr>
            <w:rStyle w:val="Hypertextovodkaz"/>
          </w:rPr>
          <w:t>3.1. 1 Zadání dat do XLSX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_Toc474313075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6</w:t>
        </w:r>
        <w:r w:rsidR="00CB2669">
          <w:rPr>
            <w:webHidden/>
          </w:rPr>
          <w:fldChar w:fldCharType="end"/>
        </w:r>
      </w:hyperlink>
    </w:p>
    <w:p w14:paraId="0537AF0B" w14:textId="77777777" w:rsidR="00CB2669" w:rsidRDefault="0089459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6" w:history="1">
        <w:r w:rsidR="00CB2669" w:rsidRPr="00C96A69">
          <w:rPr>
            <w:rStyle w:val="Hypertextovodkaz"/>
            <w:noProof/>
          </w:rPr>
          <w:t>3.2 Vytvoření XML vybranými nástroji uživatele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_Toc474313076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10</w:t>
        </w:r>
        <w:r w:rsidR="00CB2669">
          <w:rPr>
            <w:noProof/>
            <w:webHidden/>
          </w:rPr>
          <w:fldChar w:fldCharType="end"/>
        </w:r>
      </w:hyperlink>
    </w:p>
    <w:p w14:paraId="4442F4CA" w14:textId="77777777" w:rsidR="00CB2669" w:rsidRDefault="00894596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7" w:history="1">
        <w:r w:rsidR="00CB2669" w:rsidRPr="00C96A69">
          <w:rPr>
            <w:rStyle w:val="Hypertextovodkaz"/>
          </w:rPr>
          <w:t>3.2. 1 Schéma pro validace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_Toc474313077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14:paraId="57B5C146" w14:textId="77777777" w:rsidR="00CB2669" w:rsidRDefault="00894596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8" w:history="1">
        <w:r w:rsidR="00CB2669" w:rsidRPr="00C96A69">
          <w:rPr>
            <w:rStyle w:val="Hypertextovodkaz"/>
          </w:rPr>
          <w:t>3.2. 2 Definice datového obsahu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_Toc474313078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14:paraId="72C476BD" w14:textId="77777777" w:rsidR="00CB2669" w:rsidRDefault="0089459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9" w:history="1">
        <w:r w:rsidR="00CB2669" w:rsidRPr="00C96A69">
          <w:rPr>
            <w:rStyle w:val="Hypertextovodkaz"/>
          </w:rPr>
          <w:t>4 Import předpřipraveného XML souboru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_Toc474313079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14</w:t>
        </w:r>
        <w:r w:rsidR="00CB2669">
          <w:rPr>
            <w:webHidden/>
          </w:rPr>
          <w:fldChar w:fldCharType="end"/>
        </w:r>
      </w:hyperlink>
    </w:p>
    <w:p w14:paraId="760C2878" w14:textId="77777777" w:rsidR="00CB2669" w:rsidRDefault="0089459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0" w:history="1">
        <w:r w:rsidR="00CB2669" w:rsidRPr="00C96A69">
          <w:rPr>
            <w:rStyle w:val="Hypertextovodkaz"/>
            <w:noProof/>
          </w:rPr>
          <w:t>4.1 Připojení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_Toc474313080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14</w:t>
        </w:r>
        <w:r w:rsidR="00CB2669">
          <w:rPr>
            <w:noProof/>
            <w:webHidden/>
          </w:rPr>
          <w:fldChar w:fldCharType="end"/>
        </w:r>
      </w:hyperlink>
    </w:p>
    <w:p w14:paraId="4B796E84" w14:textId="77777777" w:rsidR="00CB2669" w:rsidRDefault="0089459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1" w:history="1">
        <w:r w:rsidR="00CB2669" w:rsidRPr="00C96A69">
          <w:rPr>
            <w:rStyle w:val="Hypertextovodkaz"/>
            <w:noProof/>
          </w:rPr>
          <w:t>4.2 Import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_Toc474313081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15</w:t>
        </w:r>
        <w:r w:rsidR="00CB2669">
          <w:rPr>
            <w:noProof/>
            <w:webHidden/>
          </w:rPr>
          <w:fldChar w:fldCharType="end"/>
        </w:r>
      </w:hyperlink>
    </w:p>
    <w:p w14:paraId="0C919F97" w14:textId="77777777" w:rsidR="00CB2669" w:rsidRDefault="0089459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2" w:history="1">
        <w:r w:rsidR="00CB2669" w:rsidRPr="00C96A69">
          <w:rPr>
            <w:rStyle w:val="Hypertextovodkaz"/>
            <w:noProof/>
          </w:rPr>
          <w:t>4.3 Fyzická kontrola dat a doplnění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_Toc474313082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16</w:t>
        </w:r>
        <w:r w:rsidR="00CB2669">
          <w:rPr>
            <w:noProof/>
            <w:webHidden/>
          </w:rPr>
          <w:fldChar w:fldCharType="end"/>
        </w:r>
      </w:hyperlink>
    </w:p>
    <w:p w14:paraId="49A40AF8" w14:textId="77777777" w:rsidR="00CB2669" w:rsidRDefault="0089459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83" w:history="1">
        <w:r w:rsidR="00CB2669" w:rsidRPr="00C96A69">
          <w:rPr>
            <w:rStyle w:val="Hypertextovodkaz"/>
          </w:rPr>
          <w:t>5 Smazání naimportovaných záznamů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_Toc474313083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17</w:t>
        </w:r>
        <w:r w:rsidR="00CB2669">
          <w:rPr>
            <w:webHidden/>
          </w:rPr>
          <w:fldChar w:fldCharType="end"/>
        </w:r>
      </w:hyperlink>
    </w:p>
    <w:p w14:paraId="35459EE4" w14:textId="77777777" w:rsidR="00E5165E" w:rsidRPr="000B24BE" w:rsidRDefault="00E5165E" w:rsidP="00E5165E">
      <w:pPr>
        <w:rPr>
          <w:rFonts w:eastAsia="Times New Roman"/>
          <w:b/>
          <w:bCs/>
          <w:color w:val="084A8B"/>
          <w:sz w:val="36"/>
          <w:szCs w:val="28"/>
        </w:rPr>
      </w:pPr>
      <w:r>
        <w:fldChar w:fldCharType="end"/>
      </w:r>
    </w:p>
    <w:p w14:paraId="4AED5FA7" w14:textId="77777777"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0" w:name="_Toc456195414"/>
      <w:bookmarkStart w:id="1" w:name="_Toc474313071"/>
      <w:r>
        <w:lastRenderedPageBreak/>
        <w:t xml:space="preserve">1 </w:t>
      </w:r>
      <w:r w:rsidR="00E5165E">
        <w:t>Úvod</w:t>
      </w:r>
      <w:bookmarkEnd w:id="0"/>
      <w:bookmarkEnd w:id="1"/>
    </w:p>
    <w:p w14:paraId="0F7B66CF" w14:textId="77777777" w:rsidR="00E5165E" w:rsidRDefault="00E5165E" w:rsidP="009E611B">
      <w:pPr>
        <w:jc w:val="both"/>
      </w:pPr>
      <w:r>
        <w:t>Nástroj pro vytváření XML dávek by měl příjemci pomoci podstatným způsobem urychlit zpracování průběžné žádosti o platbu. Zadává-li do MS2014+ velké množství dat, není ruční zadávání jednotlivých hodnot přímo v MS2014+ efektivní a může být zdrojem mnoha chyb. Z tohoto důvodu je na žádosti o</w:t>
      </w:r>
      <w:r w:rsidR="00E8281E">
        <w:t> </w:t>
      </w:r>
      <w:r>
        <w:t>platbu v MS2014+ zapracována možnost importovat data ve formátu XML.</w:t>
      </w:r>
    </w:p>
    <w:p w14:paraId="0C23BE36" w14:textId="77777777" w:rsidR="00E5165E" w:rsidRDefault="00E5165E" w:rsidP="009E611B">
      <w:pPr>
        <w:jc w:val="both"/>
      </w:pPr>
      <w:r>
        <w:t xml:space="preserve">Z podkladů, které si příjemce stáhne z účetního systému do excelu, nebo si je rovnou v excelu vede, zpracuje soubor, ze kterého pomocí funkce Export vygeneruje XML dávku. Tuto dávku naimportuje do MS2014+. </w:t>
      </w:r>
    </w:p>
    <w:p w14:paraId="5244DB22" w14:textId="77777777" w:rsidR="00E5165E" w:rsidRDefault="00E5165E" w:rsidP="009E611B">
      <w:pPr>
        <w:jc w:val="both"/>
      </w:pPr>
      <w:r>
        <w:t>Nástroj, včetně související dokumentace, zpracovali kolegové z Operačního programu Zaměstnanost, realizovaného Ministerstvem práce a sociálních věcí. S naš</w:t>
      </w:r>
      <w:r w:rsidR="00E8281E">
        <w:t>í</w:t>
      </w:r>
      <w:r>
        <w:t xml:space="preserve">m poděkováním zpřístupňujeme tento nástroj i příjemcům IROP.  </w:t>
      </w:r>
    </w:p>
    <w:p w14:paraId="36978610" w14:textId="77777777" w:rsidR="00E5165E" w:rsidRDefault="00E5165E" w:rsidP="009E611B">
      <w:pPr>
        <w:jc w:val="both"/>
      </w:pPr>
      <w:r>
        <w:t xml:space="preserve">Pro každou z dílčích soupisek v MS2014+ (SD-1 Účetní/daňové doklady, SD-3 Cestovní náhrady, Soupiska příjmů) byl zpracován nástroj pro vyplňování, příklad vyplnění a vzorový XML soubor pro načtení do MS2014+. </w:t>
      </w:r>
    </w:p>
    <w:p w14:paraId="6DFEDE10" w14:textId="77777777" w:rsidR="00E5165E" w:rsidRDefault="00E5165E" w:rsidP="00E5165E"/>
    <w:p w14:paraId="659A0C3D" w14:textId="77777777"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2" w:name="_Toc456195415"/>
      <w:bookmarkStart w:id="3" w:name="_Ref457813906"/>
      <w:bookmarkStart w:id="4" w:name="_Ref457813979"/>
      <w:bookmarkStart w:id="5" w:name="_Toc474313072"/>
      <w:r>
        <w:lastRenderedPageBreak/>
        <w:t xml:space="preserve">2 </w:t>
      </w:r>
      <w:r w:rsidR="00E5165E">
        <w:t>Obecně o importu</w:t>
      </w:r>
      <w:bookmarkEnd w:id="2"/>
      <w:bookmarkEnd w:id="3"/>
      <w:bookmarkEnd w:id="4"/>
      <w:bookmarkEnd w:id="5"/>
    </w:p>
    <w:p w14:paraId="61D466E3" w14:textId="77777777"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>Tokem dat je jednostranný jednorázový import souboru do MS2014+.</w:t>
      </w:r>
    </w:p>
    <w:p w14:paraId="2C7BED6E" w14:textId="77777777"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 xml:space="preserve">Dohrávaný soubor je ve </w:t>
      </w:r>
      <w:r w:rsidRPr="001E167A">
        <w:t xml:space="preserve">formátu </w:t>
      </w:r>
      <w:r w:rsidRPr="00457AFF">
        <w:t xml:space="preserve">XML (bližší popis viz kapitola </w:t>
      </w:r>
      <w:r>
        <w:fldChar w:fldCharType="begin"/>
      </w:r>
      <w:r>
        <w:instrText xml:space="preserve"> REF _Ref457318563 \r \h </w:instrText>
      </w:r>
      <w:r>
        <w:fldChar w:fldCharType="separate"/>
      </w:r>
      <w:r>
        <w:t>3</w:t>
      </w:r>
      <w:r>
        <w:fldChar w:fldCharType="end"/>
      </w:r>
      <w:r w:rsidRPr="00457AFF">
        <w:t xml:space="preserve"> a dále).</w:t>
      </w:r>
      <w:r>
        <w:t xml:space="preserve"> </w:t>
      </w:r>
    </w:p>
    <w:p w14:paraId="29505C12" w14:textId="77777777" w:rsidR="00E5165E" w:rsidRDefault="00E5165E" w:rsidP="00E5165E">
      <w:pPr>
        <w:numPr>
          <w:ilvl w:val="0"/>
          <w:numId w:val="10"/>
        </w:numPr>
        <w:spacing w:after="220" w:line="240" w:lineRule="auto"/>
        <w:jc w:val="both"/>
      </w:pPr>
      <w:r>
        <w:t>Záznamy/Doklady jsou v souboru ve stromové struktuře.</w:t>
      </w:r>
    </w:p>
    <w:p w14:paraId="0AE8E07B" w14:textId="77777777" w:rsidR="00E5165E" w:rsidRDefault="00E5165E" w:rsidP="009E611B">
      <w:pPr>
        <w:jc w:val="both"/>
      </w:pPr>
      <w:r>
        <w:t xml:space="preserve">V importním souboru ve formátu XML jsou obsaženy záznamy pro jednotlivé řádky soupisky. Každý jednotlivý řádek soupisky (např. faktura) je v XML prezentován pod jedinečným kódem (atribut </w:t>
      </w:r>
      <w:r w:rsidRPr="000F1FC2">
        <w:t>&lt;</w:t>
      </w:r>
      <w:r>
        <w:t>ID_EXT&gt;). Pod tímto jedinečným kódem jsou přiřazeny další povinné atributy pro konkrétní řádek (např. částky, datum úhrady, dodavatel).</w:t>
      </w:r>
    </w:p>
    <w:p w14:paraId="22F87C2B" w14:textId="77777777" w:rsidR="00E5165E" w:rsidRPr="00774365" w:rsidRDefault="00E5165E" w:rsidP="009E611B">
      <w:pPr>
        <w:jc w:val="both"/>
        <w:rPr>
          <w:rFonts w:ascii="Calibri" w:hAnsi="Calibri"/>
          <w:b/>
          <w:color w:val="FF0000"/>
          <w:u w:val="single"/>
        </w:rPr>
      </w:pPr>
      <w:r w:rsidRPr="00774365">
        <w:rPr>
          <w:b/>
          <w:color w:val="FF0000"/>
          <w:u w:val="single"/>
        </w:rPr>
        <w:t xml:space="preserve">AKTUÁLNĚ JE GARANTOVÁN </w:t>
      </w:r>
      <w:r w:rsidR="00D06394">
        <w:rPr>
          <w:b/>
          <w:color w:val="FF0000"/>
          <w:u w:val="single"/>
        </w:rPr>
        <w:t>ÚSPĚŠNÝ IMPORT XML O MAXIMÁLNĚ 5</w:t>
      </w:r>
      <w:r w:rsidRPr="00774365">
        <w:rPr>
          <w:b/>
          <w:color w:val="FF0000"/>
          <w:u w:val="single"/>
        </w:rPr>
        <w:t xml:space="preserve">00 ZÁZNAMECH. V případě nutnosti importu více záznamů, je nutné naimportovat </w:t>
      </w:r>
      <w:r w:rsidR="00185A99">
        <w:rPr>
          <w:b/>
          <w:color w:val="FF0000"/>
          <w:u w:val="single"/>
        </w:rPr>
        <w:t>několik XML (každý o maximálně 5</w:t>
      </w:r>
      <w:r w:rsidRPr="00774365">
        <w:rPr>
          <w:b/>
          <w:color w:val="FF0000"/>
          <w:u w:val="single"/>
        </w:rPr>
        <w:t>00 záznamech).</w:t>
      </w:r>
      <w:r w:rsidRPr="00774365">
        <w:rPr>
          <w:rFonts w:ascii="Calibri" w:hAnsi="Calibri"/>
          <w:b/>
          <w:color w:val="FF0000"/>
          <w:u w:val="single"/>
        </w:rPr>
        <w:t xml:space="preserve"> </w:t>
      </w:r>
    </w:p>
    <w:p w14:paraId="31C03AEA" w14:textId="77777777"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Pro každé jedinečné &lt;ID_EXT&gt; zakládá aplikace záznam na soupisce dokladů.</w:t>
      </w:r>
    </w:p>
    <w:p w14:paraId="36A0ECD0" w14:textId="77777777"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 xml:space="preserve">Každý záznam musí mít tedy v rámci importního souboru své jedinečné &lt;ID_EXT&gt;. </w:t>
      </w:r>
    </w:p>
    <w:p w14:paraId="56A9BE2E" w14:textId="77777777"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Navíc &lt;ID_EXT&gt; musí být jedinečné i napříč dílčími soupiskami v rámci jedné žádost</w:t>
      </w:r>
      <w:r>
        <w:rPr>
          <w:b/>
          <w:color w:val="FF0000"/>
        </w:rPr>
        <w:t>i o </w:t>
      </w:r>
      <w:r w:rsidRPr="006616F6">
        <w:rPr>
          <w:b/>
          <w:color w:val="FF0000"/>
        </w:rPr>
        <w:t xml:space="preserve">platbu (tzn. např. na SD-1 </w:t>
      </w:r>
      <w:r w:rsidR="00E65BCB">
        <w:rPr>
          <w:b/>
          <w:color w:val="FF0000"/>
        </w:rPr>
        <w:t>a SD-3</w:t>
      </w:r>
      <w:r w:rsidRPr="006616F6">
        <w:rPr>
          <w:b/>
          <w:color w:val="FF0000"/>
        </w:rPr>
        <w:t xml:space="preserve"> se nesmí vyskytovat stejné &lt;ID_EXT&gt;, a to ani v případě, že jsou dílčí soupisky importovány v samostatných XML souborech).</w:t>
      </w:r>
    </w:p>
    <w:p w14:paraId="48F1C3A7" w14:textId="77777777" w:rsidR="00E5165E" w:rsidRPr="003A5D08" w:rsidRDefault="00E5165E" w:rsidP="009E611B">
      <w:pPr>
        <w:jc w:val="both"/>
      </w:pPr>
      <w:r w:rsidRPr="003A5D08">
        <w:t xml:space="preserve">Je doporučeno označovat záznamy &lt;ID_EXT&gt; na SD-1 vzestupně od </w:t>
      </w:r>
      <w:r w:rsidR="005B6A8A">
        <w:t xml:space="preserve">1001, 1002, 1003 a dále, </w:t>
      </w:r>
      <w:r w:rsidRPr="003A5D08">
        <w:t>na SD-3 začínejte záznamem 3001. Na příjmech lze začít například od čísla P001.</w:t>
      </w:r>
    </w:p>
    <w:p w14:paraId="7DEBA871" w14:textId="77777777" w:rsidR="00E5165E" w:rsidRPr="00116015" w:rsidRDefault="00E5165E" w:rsidP="009E611B">
      <w:pPr>
        <w:jc w:val="both"/>
        <w:rPr>
          <w:color w:val="FF0000"/>
        </w:rPr>
      </w:pPr>
      <w:r w:rsidRPr="006616F6">
        <w:rPr>
          <w:b/>
          <w:color w:val="FF0000"/>
        </w:rPr>
        <w:t>V případě nedodržení jedinečnosti &lt;ID_EXT&gt; nedojd</w:t>
      </w:r>
      <w:r>
        <w:rPr>
          <w:b/>
          <w:color w:val="FF0000"/>
        </w:rPr>
        <w:t>e k založení záznamu či dojde k </w:t>
      </w:r>
      <w:r w:rsidRPr="006616F6">
        <w:rPr>
          <w:b/>
          <w:color w:val="FF0000"/>
        </w:rPr>
        <w:t>založení pouze jednoho ze záznamů či přepisu již existujícího záznamu!!!</w:t>
      </w:r>
    </w:p>
    <w:p w14:paraId="54AA01E4" w14:textId="77777777" w:rsidR="00E5165E" w:rsidRDefault="00E5165E" w:rsidP="009E611B">
      <w:pPr>
        <w:jc w:val="both"/>
      </w:pPr>
      <w:r>
        <w:t>V rámci jednotlivých řádků soupisky figurují provazby na další datové oblasti aplikace MS2014+ (minimálně subjekty, veřejné zakázky a položky rozpočtu).</w:t>
      </w:r>
      <w:r>
        <w:rPr>
          <w:color w:val="1F497D"/>
        </w:rPr>
        <w:t xml:space="preserve"> </w:t>
      </w:r>
      <w:r>
        <w:t xml:space="preserve">Vazby, kterých se to týká, jsou v datové větě níže </w:t>
      </w:r>
      <w:r w:rsidRPr="00AF09B5">
        <w:rPr>
          <w:color w:val="0070C0"/>
        </w:rPr>
        <w:t>podbarveny modře</w:t>
      </w:r>
      <w:r>
        <w:t xml:space="preserve">. </w:t>
      </w:r>
      <w:r w:rsidRPr="00C477C0">
        <w:t>Systém</w:t>
      </w:r>
      <w:r>
        <w:t xml:space="preserve"> se pokusí pomocí kódu příslušnou vazbu na jinou datovou oblast vyhledat a doplnit. Pokud vyhledání nebude úspěšné, tak vazbu nedoplní (nicméně záznam založí a</w:t>
      </w:r>
      <w:r w:rsidR="005834AF">
        <w:t> </w:t>
      </w:r>
      <w:r>
        <w:t>neodmítne import). Kvůli provázanosti je nutné vyplňovat záznamy v přesně stanovené formě (přesný formát IČ, formát kódu položky rozpočtu, pořadové číslo veřejné zakázky). Přenos těchto vazeb na ostatní datové oblasti nelze obecně garantovat.</w:t>
      </w:r>
    </w:p>
    <w:p w14:paraId="19177800" w14:textId="77777777" w:rsidR="00E5165E" w:rsidRPr="00BF4CFE" w:rsidRDefault="00E5165E" w:rsidP="009E611B">
      <w:pPr>
        <w:jc w:val="both"/>
        <w:rPr>
          <w:b/>
          <w:u w:val="single"/>
        </w:rPr>
      </w:pPr>
      <w:r w:rsidRPr="00BF4CFE">
        <w:t xml:space="preserve">Import dat lze provádět opakovaně. Systém vždy hledá v importovaném XML atribut &lt;ID_EXT&gt;. Pokud byl již dříve (v dřívější dávce) importován &lt;ID_EXT&gt; se stejnou hodnotou, bude záznam v </w:t>
      </w:r>
      <w:r>
        <w:t>MS2014+</w:t>
      </w:r>
      <w:r w:rsidRPr="00BF4CFE">
        <w:t xml:space="preserve"> </w:t>
      </w:r>
      <w:r w:rsidRPr="00BF4CFE">
        <w:rPr>
          <w:b/>
          <w:u w:val="single"/>
        </w:rPr>
        <w:t xml:space="preserve">přepsán. Veškerá dřívější data pro dané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budou smazána. Pokud je tedy nutné změnit pro konkrétní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např. pouze jednu hodnotu (např. částku), je nutné poslat všechny hodnoty pro daný doklad (tedy i ty, pro které není záměrem měnit hodnotu), event. hodnotu změnit ručně přímo v aplikaci </w:t>
      </w:r>
      <w:r>
        <w:rPr>
          <w:b/>
          <w:u w:val="single"/>
        </w:rPr>
        <w:t>MS2014+</w:t>
      </w:r>
      <w:r w:rsidRPr="00BF4CFE">
        <w:rPr>
          <w:b/>
          <w:u w:val="single"/>
        </w:rPr>
        <w:t>.</w:t>
      </w:r>
    </w:p>
    <w:p w14:paraId="34634841" w14:textId="77777777" w:rsidR="00E5165E" w:rsidRPr="000F1FC2" w:rsidRDefault="00E5165E" w:rsidP="009E611B">
      <w:pPr>
        <w:jc w:val="both"/>
      </w:pPr>
      <w:r>
        <w:t xml:space="preserve">Pokud ještě nebylo </w:t>
      </w:r>
      <w:r w:rsidRPr="000F1FC2">
        <w:t xml:space="preserve">&lt;ID_EXT&gt; </w:t>
      </w:r>
      <w:r>
        <w:t xml:space="preserve">do MS2014+ </w:t>
      </w:r>
      <w:r w:rsidRPr="000F1FC2">
        <w:t>zasláno, založí se nový záznam na odpovídající dílčí soupisce dokladů.</w:t>
      </w:r>
    </w:p>
    <w:p w14:paraId="5FD7BE8D" w14:textId="77777777" w:rsidR="00E5165E" w:rsidRDefault="00E5165E" w:rsidP="00E5165E"/>
    <w:p w14:paraId="72B6185D" w14:textId="77777777"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6" w:name="_Ref457318563"/>
      <w:bookmarkStart w:id="7" w:name="_Ref457318839"/>
      <w:bookmarkStart w:id="8" w:name="_Ref457318873"/>
      <w:bookmarkStart w:id="9" w:name="_Toc474313073"/>
      <w:bookmarkStart w:id="10" w:name="_Toc456195416"/>
      <w:r>
        <w:lastRenderedPageBreak/>
        <w:t xml:space="preserve">3 </w:t>
      </w:r>
      <w:r w:rsidR="00E5165E">
        <w:t>Možnosti vytvoření importního XML</w:t>
      </w:r>
      <w:bookmarkEnd w:id="6"/>
      <w:bookmarkEnd w:id="7"/>
      <w:bookmarkEnd w:id="8"/>
      <w:bookmarkEnd w:id="9"/>
    </w:p>
    <w:bookmarkEnd w:id="10"/>
    <w:p w14:paraId="4ED18C43" w14:textId="77777777" w:rsidR="00E5165E" w:rsidRDefault="00E5165E" w:rsidP="009E611B">
      <w:pPr>
        <w:jc w:val="both"/>
      </w:pPr>
      <w:r w:rsidRPr="00457AFF">
        <w:t xml:space="preserve">Importní XML soubor si může připravit jak uživatel bez znalosti tvorby XML (viz kapitola </w:t>
      </w:r>
      <w:r w:rsidRPr="00457AFF">
        <w:fldChar w:fldCharType="begin"/>
      </w:r>
      <w:r w:rsidRPr="00457AFF">
        <w:instrText xml:space="preserve"> REF _Ref457318319 \r \h </w:instrText>
      </w:r>
      <w:r>
        <w:instrText xml:space="preserve"> \* MERGEFORMAT </w:instrText>
      </w:r>
      <w:r w:rsidRPr="00457AFF">
        <w:fldChar w:fldCharType="separate"/>
      </w:r>
      <w:r>
        <w:t>3.1</w:t>
      </w:r>
      <w:r w:rsidRPr="00457AFF">
        <w:fldChar w:fldCharType="end"/>
      </w:r>
      <w:r w:rsidRPr="00457AFF">
        <w:t>)</w:t>
      </w:r>
      <w:r>
        <w:t xml:space="preserve"> </w:t>
      </w:r>
      <w:r w:rsidRPr="00457AFF">
        <w:t xml:space="preserve">nebo uživatel se znalostí tvorby XML (viz kapitola </w:t>
      </w:r>
      <w:r w:rsidRPr="00457AFF">
        <w:fldChar w:fldCharType="begin"/>
      </w:r>
      <w:r w:rsidRPr="00457AFF">
        <w:instrText xml:space="preserve"> REF _Ref457318337 \r \h </w:instrText>
      </w:r>
      <w:r>
        <w:instrText xml:space="preserve"> \* MERGEFORMAT </w:instrText>
      </w:r>
      <w:r w:rsidRPr="00457AFF">
        <w:fldChar w:fldCharType="separate"/>
      </w:r>
      <w:r>
        <w:t>3.2</w:t>
      </w:r>
      <w:r w:rsidRPr="00457AFF">
        <w:fldChar w:fldCharType="end"/>
      </w:r>
      <w:r w:rsidRPr="00457AFF">
        <w:t>).</w:t>
      </w:r>
    </w:p>
    <w:p w14:paraId="57FED682" w14:textId="77777777" w:rsidR="00E5165E" w:rsidRPr="00116015" w:rsidRDefault="00A65D91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1" w:name="_Toc456195417"/>
      <w:bookmarkStart w:id="12" w:name="_Ref457318319"/>
      <w:bookmarkStart w:id="13" w:name="_Ref457318596"/>
      <w:bookmarkStart w:id="14" w:name="_Ref457318666"/>
      <w:bookmarkStart w:id="15" w:name="_Toc474313074"/>
      <w:r>
        <w:t xml:space="preserve">3. 1 </w:t>
      </w:r>
      <w:r w:rsidR="00E5165E" w:rsidRPr="00116015">
        <w:t>Vytvoření XML pomocí předpřipraveného XLSX</w:t>
      </w:r>
      <w:bookmarkEnd w:id="11"/>
      <w:bookmarkEnd w:id="12"/>
      <w:bookmarkEnd w:id="13"/>
      <w:bookmarkEnd w:id="14"/>
      <w:bookmarkEnd w:id="15"/>
      <w:r w:rsidR="00E5165E" w:rsidRPr="00116015">
        <w:t xml:space="preserve"> </w:t>
      </w:r>
    </w:p>
    <w:p w14:paraId="66780FD7" w14:textId="77777777" w:rsidR="00E5165E" w:rsidRDefault="00E5165E" w:rsidP="009E611B">
      <w:pPr>
        <w:jc w:val="both"/>
      </w:pPr>
      <w:r>
        <w:t xml:space="preserve">Jednou z možností tvorby XML souborů je jejich export z programu Microsoft Excel. </w:t>
      </w:r>
    </w:p>
    <w:p w14:paraId="2704AA69" w14:textId="77777777" w:rsidR="00E5165E" w:rsidRDefault="00E5165E" w:rsidP="009E611B">
      <w:pPr>
        <w:jc w:val="both"/>
      </w:pPr>
      <w:r>
        <w:t>Pro ilustraci postupu byl v dalších kapitolách použit kancelářský balík Microsoft Office 2010, s drobnými obměnami však lze postupovat stejně i v ostatních používaných verzích. Další podrobnosti obsahuje nápověda produktu Microsoft Excel.</w:t>
      </w:r>
    </w:p>
    <w:p w14:paraId="790A48EB" w14:textId="77777777" w:rsidR="00E5165E" w:rsidRDefault="00E5165E" w:rsidP="009E611B">
      <w:pPr>
        <w:jc w:val="both"/>
      </w:pPr>
      <w:r>
        <w:t>Před započetím prací je nutné mít v Excelu zobrazenu kartu Vývojář (lze zapnout v nabídce Soubor – Možnosti – Přizpůsobit pás karet).</w:t>
      </w:r>
    </w:p>
    <w:p w14:paraId="1A9C6A37" w14:textId="77777777" w:rsidR="00E5165E" w:rsidRDefault="00E5165E" w:rsidP="00E5165E">
      <w:r>
        <w:rPr>
          <w:noProof/>
          <w:lang w:eastAsia="cs-CZ"/>
        </w:rPr>
        <w:drawing>
          <wp:inline distT="0" distB="0" distL="0" distR="0" wp14:anchorId="7A6ECA30" wp14:editId="074F978A">
            <wp:extent cx="5854065" cy="3734435"/>
            <wp:effectExtent l="0" t="0" r="0" b="0"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373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389C8" w14:textId="77777777" w:rsidR="00E5165E" w:rsidRPr="00116015" w:rsidRDefault="00E5165E" w:rsidP="00E5165E">
      <w:pPr>
        <w:rPr>
          <w:rFonts w:ascii="Cambria" w:eastAsia="Times New Roman" w:hAnsi="Cambria"/>
          <w:b/>
          <w:bCs/>
          <w:color w:val="4F81BD"/>
        </w:rPr>
      </w:pPr>
    </w:p>
    <w:p w14:paraId="05E9BAA4" w14:textId="77777777" w:rsidR="00E5165E" w:rsidRDefault="00E5165E" w:rsidP="00E5165E">
      <w:pPr>
        <w:pStyle w:val="Nadpis3"/>
        <w:numPr>
          <w:ilvl w:val="2"/>
          <w:numId w:val="6"/>
        </w:numPr>
        <w:spacing w:line="240" w:lineRule="auto"/>
        <w:sectPr w:rsidR="00E5165E" w:rsidSect="0056454D">
          <w:headerReference w:type="first" r:id="rId9"/>
          <w:pgSz w:w="11906" w:h="16838"/>
          <w:pgMar w:top="1417" w:right="1274" w:bottom="1417" w:left="1417" w:header="708" w:footer="708" w:gutter="0"/>
          <w:cols w:space="708"/>
          <w:titlePg/>
          <w:docGrid w:linePitch="360"/>
        </w:sectPr>
      </w:pPr>
    </w:p>
    <w:p w14:paraId="72A9D827" w14:textId="77777777" w:rsidR="00E5165E" w:rsidRPr="00116015" w:rsidRDefault="00A65D91" w:rsidP="00E5165E">
      <w:pPr>
        <w:pStyle w:val="Nadpis3"/>
        <w:numPr>
          <w:ilvl w:val="2"/>
          <w:numId w:val="0"/>
        </w:numPr>
        <w:tabs>
          <w:tab w:val="num" w:pos="993"/>
        </w:tabs>
        <w:spacing w:before="280" w:after="110" w:line="240" w:lineRule="auto"/>
        <w:ind w:left="993" w:hanging="993"/>
        <w:jc w:val="both"/>
      </w:pPr>
      <w:bookmarkStart w:id="16" w:name="_Toc474313075"/>
      <w:r>
        <w:lastRenderedPageBreak/>
        <w:t xml:space="preserve">3.1. 1 </w:t>
      </w:r>
      <w:r w:rsidR="00E5165E" w:rsidRPr="00116015">
        <w:t>Zadání dat do XLSX</w:t>
      </w:r>
      <w:bookmarkEnd w:id="16"/>
    </w:p>
    <w:p w14:paraId="78D6414E" w14:textId="77777777" w:rsidR="00E5165E" w:rsidRDefault="00E5165E" w:rsidP="00E5165E">
      <w:r>
        <w:t>Uživatel si otevře relevantní předpřipravený soubor (příloha tohoto návodu) ve formátu vhodném pro následný export do XML:</w:t>
      </w:r>
    </w:p>
    <w:p w14:paraId="4E945854" w14:textId="408F2F3D" w:rsidR="00E5165E" w:rsidRDefault="00E5165E" w:rsidP="00EF3442">
      <w:pPr>
        <w:pStyle w:val="Odstavecseseznamem"/>
        <w:numPr>
          <w:ilvl w:val="0"/>
          <w:numId w:val="7"/>
        </w:numPr>
        <w:spacing w:after="120" w:line="240" w:lineRule="auto"/>
      </w:pPr>
      <w:r>
        <w:t xml:space="preserve">pro účely naplnění </w:t>
      </w:r>
      <w:r w:rsidRPr="00731A1D">
        <w:rPr>
          <w:b/>
        </w:rPr>
        <w:t>SD-1</w:t>
      </w:r>
      <w:r>
        <w:t xml:space="preserve"> soubor </w:t>
      </w:r>
      <w:ins w:id="17" w:author="Jonášová Hana" w:date="2019-12-09T13:39:00Z">
        <w:r w:rsidR="00EF3442" w:rsidRPr="00EF3442">
          <w:rPr>
            <w:i/>
          </w:rPr>
          <w:t>SD-1 Generování XMLSD-1_K_Vyplneni</w:t>
        </w:r>
      </w:ins>
      <w:del w:id="18" w:author="Jonášová Hana" w:date="2019-12-09T13:39:00Z">
        <w:r w:rsidRPr="00731A1D" w:rsidDel="00EF3442">
          <w:rPr>
            <w:i/>
          </w:rPr>
          <w:delText>SD-1_pro_XML_</w:delText>
        </w:r>
        <w:r w:rsidR="008C1E9C" w:rsidRPr="008C1E9C" w:rsidDel="00EF3442">
          <w:rPr>
            <w:i/>
          </w:rPr>
          <w:delText>20170113</w:delText>
        </w:r>
        <w:r w:rsidRPr="00731A1D" w:rsidDel="00EF3442">
          <w:rPr>
            <w:i/>
          </w:rPr>
          <w:delText>_K_vyplnění</w:delText>
        </w:r>
      </w:del>
      <w:r>
        <w:rPr>
          <w:i/>
        </w:rPr>
        <w:t>.xlsx,</w:t>
      </w:r>
      <w:r w:rsidRPr="00BA7A8B">
        <w:rPr>
          <w:noProof/>
        </w:rPr>
        <w:t xml:space="preserve"> </w:t>
      </w:r>
    </w:p>
    <w:p w14:paraId="2C0D6642" w14:textId="77777777" w:rsidR="002C449C" w:rsidRDefault="002C449C" w:rsidP="002C449C">
      <w:pPr>
        <w:pStyle w:val="Odstavecseseznamem"/>
        <w:spacing w:after="120" w:line="240" w:lineRule="auto"/>
        <w:ind w:left="360"/>
      </w:pPr>
    </w:p>
    <w:p w14:paraId="1918C05B" w14:textId="77777777" w:rsidR="00E5165E" w:rsidRDefault="002C449C" w:rsidP="00E5165E">
      <w:pPr>
        <w:pStyle w:val="Odstavecseseznamem"/>
        <w:spacing w:after="120"/>
        <w:ind w:left="0"/>
      </w:pPr>
      <w:r>
        <w:rPr>
          <w:noProof/>
        </w:rPr>
        <w:drawing>
          <wp:inline distT="0" distB="0" distL="0" distR="0" wp14:anchorId="1375459A" wp14:editId="14FBEED4">
            <wp:extent cx="8892540" cy="1582529"/>
            <wp:effectExtent l="0" t="0" r="381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58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81662" w14:textId="77777777" w:rsidR="00E5165E" w:rsidRPr="00731A1D" w:rsidRDefault="00E5165E" w:rsidP="00E5165E">
      <w:pPr>
        <w:pStyle w:val="Odstavecseseznamem"/>
        <w:spacing w:after="120"/>
        <w:ind w:left="578"/>
      </w:pPr>
    </w:p>
    <w:p w14:paraId="169F97B4" w14:textId="24F44048" w:rsidR="00E5165E" w:rsidRDefault="00E5165E" w:rsidP="00EF3442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t xml:space="preserve">pro účely naplnění </w:t>
      </w:r>
      <w:r w:rsidRPr="00731A1D">
        <w:rPr>
          <w:b/>
        </w:rPr>
        <w:t>SD-3</w:t>
      </w:r>
      <w:r>
        <w:t xml:space="preserve"> soubor </w:t>
      </w:r>
      <w:ins w:id="19" w:author="Jonášová Hana" w:date="2019-12-09T13:39:00Z">
        <w:r w:rsidR="00EF3442" w:rsidRPr="00EF3442">
          <w:rPr>
            <w:i/>
          </w:rPr>
          <w:t>SD-3 Generování XMLSD-3_K_Vyplneni</w:t>
        </w:r>
      </w:ins>
      <w:del w:id="20" w:author="Jonášová Hana" w:date="2019-12-09T13:39:00Z">
        <w:r w:rsidRPr="00731A1D" w:rsidDel="00EF3442">
          <w:rPr>
            <w:i/>
          </w:rPr>
          <w:delText>SD-</w:delText>
        </w:r>
        <w:r w:rsidDel="00EF3442">
          <w:rPr>
            <w:i/>
          </w:rPr>
          <w:delText>3</w:delText>
        </w:r>
        <w:r w:rsidRPr="00731A1D" w:rsidDel="00EF3442">
          <w:rPr>
            <w:i/>
          </w:rPr>
          <w:delText>_pro_XML_</w:delText>
        </w:r>
        <w:r w:rsidR="005D44A7" w:rsidRPr="005D44A7" w:rsidDel="00EF3442">
          <w:rPr>
            <w:i/>
          </w:rPr>
          <w:delText>20170113</w:delText>
        </w:r>
        <w:r w:rsidRPr="00731A1D" w:rsidDel="00EF3442">
          <w:rPr>
            <w:i/>
          </w:rPr>
          <w:delText>_K_vyplnění</w:delText>
        </w:r>
      </w:del>
      <w:r>
        <w:rPr>
          <w:i/>
        </w:rPr>
        <w:t>.xlsx,</w:t>
      </w:r>
      <w:r w:rsidRPr="00BA7A8B">
        <w:rPr>
          <w:noProof/>
        </w:rPr>
        <w:t xml:space="preserve"> </w:t>
      </w:r>
    </w:p>
    <w:p w14:paraId="038B8FAA" w14:textId="77777777" w:rsidR="002C449C" w:rsidRDefault="002C449C" w:rsidP="002C449C">
      <w:pPr>
        <w:pStyle w:val="Odstavecseseznamem"/>
        <w:keepNext/>
        <w:spacing w:after="0" w:line="240" w:lineRule="auto"/>
        <w:ind w:left="360"/>
      </w:pPr>
    </w:p>
    <w:p w14:paraId="1C1313DF" w14:textId="77777777" w:rsidR="00E5165E" w:rsidRDefault="002C449C" w:rsidP="00E5165E">
      <w:pPr>
        <w:pStyle w:val="Odstavecseseznamem"/>
        <w:keepNext/>
        <w:spacing w:after="0"/>
        <w:ind w:left="0"/>
      </w:pPr>
      <w:r>
        <w:rPr>
          <w:noProof/>
        </w:rPr>
        <w:drawing>
          <wp:inline distT="0" distB="0" distL="0" distR="0" wp14:anchorId="2005F23D" wp14:editId="1F2AE2FB">
            <wp:extent cx="7261821" cy="2170620"/>
            <wp:effectExtent l="0" t="0" r="0" b="127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409" cy="217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E24CF" w14:textId="77777777" w:rsidR="00E5165E" w:rsidRPr="00731A1D" w:rsidRDefault="00E5165E" w:rsidP="00E5165E">
      <w:pPr>
        <w:pStyle w:val="Odstavecseseznamem"/>
        <w:ind w:left="581"/>
      </w:pPr>
    </w:p>
    <w:p w14:paraId="2506E807" w14:textId="295D8C31" w:rsidR="00E5165E" w:rsidRPr="00D707C4" w:rsidRDefault="00E5165E" w:rsidP="00EF3442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lastRenderedPageBreak/>
        <w:t xml:space="preserve">pro účely naplnění </w:t>
      </w:r>
      <w:r w:rsidRPr="00731A1D">
        <w:rPr>
          <w:b/>
        </w:rPr>
        <w:t>Soupiska příjmů</w:t>
      </w:r>
      <w:r>
        <w:t xml:space="preserve"> soubor </w:t>
      </w:r>
      <w:ins w:id="21" w:author="Jonášová Hana" w:date="2019-12-09T13:39:00Z">
        <w:r w:rsidR="00EF3442" w:rsidRPr="00EF3442">
          <w:rPr>
            <w:i/>
          </w:rPr>
          <w:t>SD-Prijmy Generování XML_K_Vyplneni</w:t>
        </w:r>
      </w:ins>
      <w:del w:id="22" w:author="Jonášová Hana" w:date="2019-12-09T13:39:00Z">
        <w:r w:rsidRPr="00731A1D" w:rsidDel="00EF3442">
          <w:rPr>
            <w:i/>
          </w:rPr>
          <w:delText>SD-</w:delText>
        </w:r>
        <w:r w:rsidDel="00EF3442">
          <w:rPr>
            <w:i/>
          </w:rPr>
          <w:delText>Prijmy</w:delText>
        </w:r>
        <w:r w:rsidRPr="00731A1D" w:rsidDel="00EF3442">
          <w:rPr>
            <w:i/>
          </w:rPr>
          <w:delText>_pro_XML_</w:delText>
        </w:r>
        <w:r w:rsidR="005D44A7" w:rsidRPr="005D44A7" w:rsidDel="00EF3442">
          <w:rPr>
            <w:i/>
          </w:rPr>
          <w:delText>20170113</w:delText>
        </w:r>
        <w:r w:rsidRPr="00731A1D" w:rsidDel="00EF3442">
          <w:rPr>
            <w:i/>
          </w:rPr>
          <w:delText>_K_vypln</w:delText>
        </w:r>
      </w:del>
      <w:r w:rsidRPr="00731A1D">
        <w:rPr>
          <w:i/>
        </w:rPr>
        <w:t>ění</w:t>
      </w:r>
      <w:r>
        <w:rPr>
          <w:i/>
        </w:rPr>
        <w:t>.xlsx.</w:t>
      </w:r>
    </w:p>
    <w:p w14:paraId="15000B52" w14:textId="77777777" w:rsidR="00E5165E" w:rsidRDefault="00E5165E" w:rsidP="00E5165E">
      <w:pPr>
        <w:pStyle w:val="Odstavecseseznamem"/>
        <w:keepNext/>
        <w:ind w:left="0"/>
      </w:pPr>
    </w:p>
    <w:p w14:paraId="3DBEF3CC" w14:textId="77777777" w:rsidR="00E5165E" w:rsidRDefault="002C449C" w:rsidP="00E5165E">
      <w:pPr>
        <w:pStyle w:val="Odstavecseseznamem"/>
        <w:keepNext/>
        <w:ind w:left="578"/>
        <w:sectPr w:rsidR="00E5165E" w:rsidSect="0056454D">
          <w:pgSz w:w="16838" w:h="11906" w:orient="landscape"/>
          <w:pgMar w:top="1276" w:right="1417" w:bottom="709" w:left="1417" w:header="708" w:footer="1213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4B528256" wp14:editId="375EFE33">
            <wp:extent cx="5362575" cy="257719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360" cy="258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BBCFD" w14:textId="77777777" w:rsidR="00E5165E" w:rsidRPr="001A5D3D" w:rsidRDefault="00E5165E" w:rsidP="00E5165E">
      <w:pPr>
        <w:rPr>
          <w:b/>
        </w:rPr>
      </w:pPr>
      <w:r w:rsidRPr="001A5D3D">
        <w:rPr>
          <w:b/>
        </w:rPr>
        <w:lastRenderedPageBreak/>
        <w:t>Vzorové příklady vyplnění XLSX</w:t>
      </w:r>
    </w:p>
    <w:p w14:paraId="2EAE149F" w14:textId="77777777" w:rsidR="00E5165E" w:rsidRDefault="00E5165E" w:rsidP="009E611B">
      <w:pPr>
        <w:jc w:val="both"/>
      </w:pPr>
      <w:r>
        <w:t>Pro názornost si lze prohlédnout (případně využít) předpřipravený XLSX se vzorovými daty (příloha tohoto návodu):</w:t>
      </w:r>
    </w:p>
    <w:p w14:paraId="6759E203" w14:textId="7918A1D1" w:rsidR="00E5165E" w:rsidRPr="00EC30AE" w:rsidRDefault="00E5165E" w:rsidP="00CF44CE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SD-1 soubor </w:t>
      </w:r>
      <w:ins w:id="23" w:author="Jonášová Hana" w:date="2019-11-22T10:28:00Z">
        <w:r w:rsidR="00CF44CE" w:rsidRPr="00CF44CE">
          <w:rPr>
            <w:i/>
          </w:rPr>
          <w:t>SD-1 Generování XMLSD-1_Příklad.xlsx</w:t>
        </w:r>
      </w:ins>
      <w:del w:id="24" w:author="Jonášová Hana" w:date="2019-11-22T10:28:00Z">
        <w:r w:rsidRPr="001A5D3D" w:rsidDel="00CF44CE">
          <w:rPr>
            <w:i/>
          </w:rPr>
          <w:delText>SD-1_pro_XML_</w:delText>
        </w:r>
        <w:r w:rsidR="00717563" w:rsidRPr="00717563" w:rsidDel="00CF44CE">
          <w:rPr>
            <w:i/>
          </w:rPr>
          <w:delText>20170113</w:delText>
        </w:r>
        <w:r w:rsidRPr="001A5D3D" w:rsidDel="00CF44CE">
          <w:rPr>
            <w:i/>
          </w:rPr>
          <w:delText>_Příklad.xlsx</w:delText>
        </w:r>
        <w:r w:rsidRPr="00EC30AE" w:rsidDel="00CF44CE">
          <w:delText>,</w:delText>
        </w:r>
      </w:del>
    </w:p>
    <w:p w14:paraId="7E408D83" w14:textId="342C7432" w:rsidR="00E5165E" w:rsidRPr="00EC30AE" w:rsidRDefault="00E5165E" w:rsidP="00CF44CE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SD-3 soubor </w:t>
      </w:r>
      <w:ins w:id="25" w:author="Jonášová Hana" w:date="2019-11-22T10:28:00Z">
        <w:r w:rsidR="00CF44CE" w:rsidRPr="00CF44CE">
          <w:rPr>
            <w:i/>
          </w:rPr>
          <w:t>SD-3 Generování XMLSD-3_Příklad</w:t>
        </w:r>
      </w:ins>
      <w:del w:id="26" w:author="Jonášová Hana" w:date="2019-11-22T10:28:00Z">
        <w:r w:rsidRPr="001A5D3D" w:rsidDel="00CF44CE">
          <w:rPr>
            <w:i/>
          </w:rPr>
          <w:delText>SD-3_pro_XML_</w:delText>
        </w:r>
        <w:r w:rsidR="00D244F1" w:rsidRPr="00D244F1" w:rsidDel="00CF44CE">
          <w:rPr>
            <w:i/>
          </w:rPr>
          <w:delText>20170113</w:delText>
        </w:r>
        <w:r w:rsidRPr="001A5D3D" w:rsidDel="00CF44CE">
          <w:rPr>
            <w:i/>
          </w:rPr>
          <w:delText>_Příklad</w:delText>
        </w:r>
      </w:del>
      <w:r w:rsidRPr="001A5D3D">
        <w:rPr>
          <w:i/>
        </w:rPr>
        <w:t>.xlsx</w:t>
      </w:r>
      <w:r w:rsidRPr="00EC30AE">
        <w:t>,</w:t>
      </w:r>
    </w:p>
    <w:p w14:paraId="0D81E789" w14:textId="3573B66D" w:rsidR="00E5165E" w:rsidRPr="00EC30AE" w:rsidRDefault="00E5165E" w:rsidP="00CF44CE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Soupiska příjmů soubor </w:t>
      </w:r>
      <w:ins w:id="27" w:author="Jonášová Hana" w:date="2019-11-22T10:29:00Z">
        <w:r w:rsidR="00CF44CE" w:rsidRPr="00CF44CE">
          <w:rPr>
            <w:i/>
          </w:rPr>
          <w:t>SD-Prijmy Generování XML_Příklad</w:t>
        </w:r>
      </w:ins>
      <w:del w:id="28" w:author="Jonášová Hana" w:date="2019-11-22T10:29:00Z">
        <w:r w:rsidRPr="001A5D3D" w:rsidDel="00CF44CE">
          <w:rPr>
            <w:i/>
          </w:rPr>
          <w:delText>SD-Prijmy_pro_XML_</w:delText>
        </w:r>
        <w:r w:rsidR="00D244F1" w:rsidRPr="00D244F1" w:rsidDel="00CF44CE">
          <w:rPr>
            <w:i/>
          </w:rPr>
          <w:delText>20170113</w:delText>
        </w:r>
        <w:r w:rsidRPr="001A5D3D" w:rsidDel="00CF44CE">
          <w:rPr>
            <w:i/>
          </w:rPr>
          <w:delText>_Příklad</w:delText>
        </w:r>
      </w:del>
      <w:r w:rsidRPr="001A5D3D">
        <w:rPr>
          <w:i/>
        </w:rPr>
        <w:t>.xlsx</w:t>
      </w:r>
      <w:r w:rsidRPr="00EC30AE">
        <w:t>.</w:t>
      </w:r>
    </w:p>
    <w:p w14:paraId="4B9C1982" w14:textId="77777777" w:rsidR="00E5165E" w:rsidRDefault="00E5165E" w:rsidP="009E611B">
      <w:pPr>
        <w:jc w:val="both"/>
      </w:pPr>
    </w:p>
    <w:p w14:paraId="3E8B668B" w14:textId="77777777" w:rsidR="00E5165E" w:rsidRDefault="00E5165E" w:rsidP="009E611B">
      <w:pPr>
        <w:jc w:val="both"/>
      </w:pPr>
      <w:r>
        <w:t>Uživate</w:t>
      </w:r>
      <w:r w:rsidR="003C25A4">
        <w:t>l zadává data vždy od buňky „B</w:t>
      </w:r>
      <w:r>
        <w:t>4“ a to:</w:t>
      </w:r>
    </w:p>
    <w:p w14:paraId="04E9C5EE" w14:textId="77777777" w:rsidR="00E5165E" w:rsidRDefault="00E5165E" w:rsidP="009E61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r>
        <w:t>buď ručním plněním,</w:t>
      </w:r>
    </w:p>
    <w:p w14:paraId="175AF05D" w14:textId="77777777" w:rsidR="00E5165E" w:rsidRDefault="00E5165E" w:rsidP="009E611B">
      <w:pPr>
        <w:numPr>
          <w:ilvl w:val="0"/>
          <w:numId w:val="7"/>
        </w:numPr>
        <w:spacing w:after="220" w:line="240" w:lineRule="auto"/>
        <w:ind w:left="357" w:hanging="357"/>
        <w:jc w:val="both"/>
      </w:pPr>
      <w:r>
        <w:t>nebo kopírováním z jiného umístění (předpokladem je, že má potřebná data v jiném souboru).</w:t>
      </w:r>
    </w:p>
    <w:p w14:paraId="16C3DC68" w14:textId="77777777" w:rsidR="00E5165E" w:rsidRDefault="00E5165E" w:rsidP="009E611B">
      <w:pPr>
        <w:jc w:val="both"/>
      </w:pPr>
      <w:r>
        <w:t>Vždy je však nutné z</w:t>
      </w:r>
      <w:r w:rsidR="0056454D">
        <w:t>ajistit, aby buňky ve sloupci „B“ byly plněny postupně (tedy B4, B5, B6, B7, B</w:t>
      </w:r>
      <w:r>
        <w:t>8 …). Buňky nesmí být vy</w:t>
      </w:r>
      <w:r w:rsidR="0056454D">
        <w:t>plňovány nespojitě (tedy např. B4, B6, B7, B5, B</w:t>
      </w:r>
      <w:r>
        <w:t>8 …). Při správ</w:t>
      </w:r>
      <w:r w:rsidR="0056454D">
        <w:t>ném vyplnění buněk ve sloupci „B</w:t>
      </w:r>
      <w:r>
        <w:t>“ se daný řádek podbarví (střídavě tmavě a světle). Názorně viz následující obrázky.</w:t>
      </w:r>
    </w:p>
    <w:p w14:paraId="72EB333B" w14:textId="77777777" w:rsidR="00E5165E" w:rsidRDefault="00E5165E" w:rsidP="009E611B">
      <w:pPr>
        <w:jc w:val="both"/>
      </w:pPr>
      <w:r>
        <w:t>SPRÁVNĚ (střídavé podbarvení)</w:t>
      </w:r>
      <w:r>
        <w:tab/>
      </w:r>
      <w:r>
        <w:tab/>
      </w:r>
      <w:r>
        <w:tab/>
        <w:t>ŠPATNĚ (nepodbarvené řádky)</w:t>
      </w:r>
    </w:p>
    <w:p w14:paraId="44195A24" w14:textId="77777777" w:rsidR="00E5165E" w:rsidRDefault="00E5165E" w:rsidP="00E5165E">
      <w:r>
        <w:rPr>
          <w:noProof/>
          <w:lang w:eastAsia="cs-CZ"/>
        </w:rPr>
        <w:drawing>
          <wp:inline distT="0" distB="0" distL="0" distR="0" wp14:anchorId="524AC604" wp14:editId="199B58FA">
            <wp:extent cx="2914015" cy="259778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2B9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    </w:t>
      </w:r>
      <w:r>
        <w:rPr>
          <w:noProof/>
          <w:lang w:eastAsia="cs-CZ"/>
        </w:rPr>
        <w:drawing>
          <wp:inline distT="0" distB="0" distL="0" distR="0" wp14:anchorId="77B13A45" wp14:editId="651565E5">
            <wp:extent cx="2606675" cy="2597785"/>
            <wp:effectExtent l="0" t="0" r="317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3ECB9" w14:textId="77777777" w:rsidR="00E5165E" w:rsidRPr="00116015" w:rsidRDefault="00E5165E" w:rsidP="00E5165E">
      <w:pPr>
        <w:rPr>
          <w:rFonts w:ascii="Cambria" w:hAnsi="Cambria"/>
          <w:b/>
        </w:rPr>
      </w:pPr>
    </w:p>
    <w:p w14:paraId="7ABD4048" w14:textId="77777777" w:rsidR="00E5165E" w:rsidRPr="001A5D3D" w:rsidRDefault="00E5165E" w:rsidP="00E5165E">
      <w:pPr>
        <w:keepNext/>
        <w:rPr>
          <w:b/>
        </w:rPr>
      </w:pPr>
      <w:r w:rsidRPr="001A5D3D">
        <w:rPr>
          <w:b/>
        </w:rPr>
        <w:lastRenderedPageBreak/>
        <w:t>Vysvětlení řádků v souboru:</w:t>
      </w:r>
    </w:p>
    <w:p w14:paraId="49580A82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1. řádek: požadavky na formát dat pro XML (viz též kapitola </w:t>
      </w:r>
      <w:r w:rsidRPr="00036C5D">
        <w:fldChar w:fldCharType="begin"/>
      </w:r>
      <w:r w:rsidRPr="00036C5D">
        <w:instrText xml:space="preserve"> REF _Ref457318439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),</w:t>
      </w:r>
      <w:r w:rsidRPr="00036C5D">
        <w:rPr>
          <w:rStyle w:val="Znakapoznpodarou"/>
        </w:rPr>
        <w:footnoteReference w:id="1"/>
      </w:r>
    </w:p>
    <w:p w14:paraId="5197FCE9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2. řádek: </w:t>
      </w:r>
      <w:r w:rsidRPr="00036C5D">
        <w:rPr>
          <w:u w:val="single"/>
        </w:rPr>
        <w:t>názvy polí zobrazované v </w:t>
      </w:r>
      <w:r>
        <w:rPr>
          <w:u w:val="single"/>
        </w:rPr>
        <w:t>MS2014+</w:t>
      </w:r>
      <w:r w:rsidRPr="00036C5D">
        <w:rPr>
          <w:u w:val="single"/>
        </w:rPr>
        <w:t xml:space="preserve"> na dílčích soupiskách dokladů</w:t>
      </w:r>
      <w:r w:rsidR="001F3A14">
        <w:t xml:space="preserve"> (vyjma sloupců A, </w:t>
      </w:r>
      <w:r w:rsidRPr="00036C5D">
        <w:t>B</w:t>
      </w:r>
      <w:r w:rsidR="001F3A14">
        <w:t xml:space="preserve"> a</w:t>
      </w:r>
      <w:r w:rsidR="005834AF">
        <w:t> </w:t>
      </w:r>
      <w:r w:rsidR="001F3A14">
        <w:t>C</w:t>
      </w:r>
      <w:r w:rsidRPr="00036C5D">
        <w:t>),</w:t>
      </w:r>
    </w:p>
    <w:p w14:paraId="4ECE4EC2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3. řádek: technický název pro XML (viz též kapitola </w:t>
      </w:r>
      <w:r w:rsidRPr="00036C5D">
        <w:fldChar w:fldCharType="begin"/>
      </w:r>
      <w:r w:rsidRPr="00036C5D">
        <w:instrText xml:space="preserve"> REF _Ref457318454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 xml:space="preserve">). </w:t>
      </w:r>
    </w:p>
    <w:p w14:paraId="5BB059B1" w14:textId="77777777"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>4. a další řádky: určeny pro uživatelské zadání dat.</w:t>
      </w:r>
    </w:p>
    <w:p w14:paraId="176DC6C0" w14:textId="77777777" w:rsidR="00E5165E" w:rsidRPr="001E167A" w:rsidRDefault="00E5165E" w:rsidP="00E5165E">
      <w:pPr>
        <w:pStyle w:val="Odstavecseseznamem"/>
        <w:ind w:left="581"/>
      </w:pPr>
    </w:p>
    <w:p w14:paraId="696E795B" w14:textId="77777777" w:rsidR="00E5165E" w:rsidRDefault="00E5165E" w:rsidP="00E5165E">
      <w:pPr>
        <w:rPr>
          <w:b/>
        </w:rPr>
      </w:pPr>
      <w:r w:rsidRPr="001A5D3D">
        <w:rPr>
          <w:b/>
        </w:rPr>
        <w:t>Vysvětlení některých sloupců v souboru:</w:t>
      </w:r>
      <w:r w:rsidRPr="001A5D3D">
        <w:rPr>
          <w:vertAlign w:val="superscript"/>
        </w:rPr>
        <w:footnoteReference w:id="2"/>
      </w:r>
    </w:p>
    <w:p w14:paraId="4E328E72" w14:textId="77777777" w:rsidR="001F3A14" w:rsidRPr="001F3A14" w:rsidRDefault="001F3A14" w:rsidP="00691700">
      <w:pPr>
        <w:pStyle w:val="Odstavecseseznamem"/>
        <w:numPr>
          <w:ilvl w:val="0"/>
          <w:numId w:val="11"/>
        </w:numPr>
        <w:ind w:left="426" w:hanging="426"/>
        <w:jc w:val="both"/>
      </w:pPr>
      <w:r w:rsidRPr="001F3A14">
        <w:t>Sloupec</w:t>
      </w:r>
      <w:r>
        <w:t xml:space="preserve"> A (DATE): Pomocný sloupec, který uživatel needituje. Automaticky se plní aktuální datum. Hodnota nezbytná pro korektně generovaný XML soubor. </w:t>
      </w:r>
    </w:p>
    <w:p w14:paraId="048F84F5" w14:textId="77777777" w:rsidR="00E5165E" w:rsidRDefault="001F3A14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B</w:t>
      </w:r>
      <w:r w:rsidR="00E5165E">
        <w:t xml:space="preserve"> (ID_EXT): uživatel musí vyplnit jedinečnou hodnotu pro konkrétní doklad.</w:t>
      </w:r>
      <w:r w:rsidR="00E5165E">
        <w:rPr>
          <w:rStyle w:val="Znakapoznpodarou"/>
        </w:rPr>
        <w:footnoteReference w:id="3"/>
      </w:r>
      <w:r w:rsidR="00E5165E">
        <w:t xml:space="preserve"> Žádný jiný řádek nesmí mít stejné ID_EXT.</w:t>
      </w:r>
    </w:p>
    <w:p w14:paraId="10EC60CE" w14:textId="77777777" w:rsidR="00E5165E" w:rsidRDefault="005A15D6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C</w:t>
      </w:r>
      <w:r w:rsidR="00E5165E">
        <w:t xml:space="preserve"> (TYPDOKLADU) musí uživatel vyplnit hodnotu:</w:t>
      </w:r>
    </w:p>
    <w:p w14:paraId="574A8258" w14:textId="77777777"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r w:rsidRPr="00FE3F7D">
        <w:rPr>
          <w:b/>
        </w:rPr>
        <w:t>Obecny</w:t>
      </w:r>
      <w:r>
        <w:t xml:space="preserve"> pro doklad spadající pod SD-1 Účetní/daňové doklady,</w:t>
      </w:r>
    </w:p>
    <w:p w14:paraId="60775D0F" w14:textId="77777777"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r w:rsidRPr="00FE3F7D">
        <w:rPr>
          <w:b/>
        </w:rPr>
        <w:t>Cestovne</w:t>
      </w:r>
      <w:r>
        <w:t xml:space="preserve"> pro doklad spadající pod SD-3 Cestovní náhrady,</w:t>
      </w:r>
    </w:p>
    <w:p w14:paraId="5E39E249" w14:textId="77777777" w:rsidR="00E5165E" w:rsidRDefault="00E5165E" w:rsidP="009E611B">
      <w:pPr>
        <w:pStyle w:val="Odstavecseseznamem"/>
        <w:numPr>
          <w:ilvl w:val="1"/>
          <w:numId w:val="7"/>
        </w:numPr>
        <w:spacing w:after="220" w:line="240" w:lineRule="auto"/>
        <w:ind w:left="1077" w:hanging="357"/>
        <w:jc w:val="both"/>
      </w:pPr>
      <w:r w:rsidRPr="00FE3F7D">
        <w:rPr>
          <w:b/>
        </w:rPr>
        <w:t>Prijmy</w:t>
      </w:r>
      <w:r>
        <w:t xml:space="preserve"> pro doklad spadající pod Soupisku příjmů.</w:t>
      </w:r>
    </w:p>
    <w:p w14:paraId="6DAB028D" w14:textId="77777777" w:rsidR="00E5165E" w:rsidRDefault="00E5165E" w:rsidP="009E611B">
      <w:pPr>
        <w:jc w:val="both"/>
      </w:pPr>
      <w:r>
        <w:t>Po vyplnění veškerých požadovaných dat</w:t>
      </w:r>
      <w:r>
        <w:rPr>
          <w:rStyle w:val="Znakapoznpodarou"/>
        </w:rPr>
        <w:footnoteReference w:id="4"/>
      </w:r>
      <w:r>
        <w:t xml:space="preserve"> na listu (vzorové příklady viz výše</w:t>
      </w:r>
      <w:r w:rsidRPr="001E167A">
        <w:t>),</w:t>
      </w:r>
      <w:r>
        <w:t xml:space="preserve"> je možné provést export dílčí soupisky do XML souboru. Uživatel vstoupí na kartu VÝVOJÁŘ</w:t>
      </w:r>
      <w:r>
        <w:rPr>
          <w:rStyle w:val="Znakapoznpodarou"/>
        </w:rPr>
        <w:footnoteReference w:id="5"/>
      </w:r>
      <w:r>
        <w:t xml:space="preserve"> a stiskne tlačítko EXPORT. Excel otevře okno s volbou pro uložení souboru. Uživatel si vybere požadovaný adresář pro uložení, pojmenuje vhodně soubor (pro snadnou budoucí identifikaci) a stiskne tlačítko EXPORTOVAT. XML soubor uživatel následně nalezne ve </w:t>
      </w:r>
      <w:r w:rsidRPr="00036C5D">
        <w:t xml:space="preserve">zvoleném adresáři (vzorové příklady XML souborů viz kapitola </w:t>
      </w:r>
      <w:r w:rsidR="001F3A14">
        <w:t>6</w:t>
      </w:r>
      <w:r w:rsidRPr="00036C5D">
        <w:t>).</w:t>
      </w:r>
    </w:p>
    <w:p w14:paraId="548DDAF9" w14:textId="77777777" w:rsidR="00E5165E" w:rsidRDefault="00E5165E" w:rsidP="00E5165E">
      <w:r>
        <w:rPr>
          <w:noProof/>
          <w:lang w:eastAsia="cs-CZ"/>
        </w:rPr>
        <w:lastRenderedPageBreak/>
        <w:drawing>
          <wp:inline distT="0" distB="0" distL="0" distR="0" wp14:anchorId="00F2F3B6" wp14:editId="037C47B7">
            <wp:extent cx="5845175" cy="3059430"/>
            <wp:effectExtent l="0" t="0" r="3175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6771E" w14:textId="77777777" w:rsidR="00E5165E" w:rsidRDefault="00E5165E" w:rsidP="009E611B">
      <w:pPr>
        <w:jc w:val="both"/>
      </w:pPr>
      <w:r>
        <w:t>Pro každou dílčí soupisku (pokud jich bude uživatel importovat více) je nutné opakovat postup v této kapitole. Tedy pokud uživatel plánuje import všech třech dílčích soupisek (SD-1, SD-3, Soupiska příjm</w:t>
      </w:r>
      <w:r w:rsidR="00F91969">
        <w:t>ů), musí postup provést třikrát.</w:t>
      </w:r>
    </w:p>
    <w:p w14:paraId="35E4B2FC" w14:textId="77777777" w:rsidR="00E5165E" w:rsidRDefault="00E5165E" w:rsidP="009E611B">
      <w:pPr>
        <w:jc w:val="both"/>
      </w:pPr>
      <w:r>
        <w:t xml:space="preserve">Po úspěšném exportu soupisky do XML souboru následuje import tohoto souboru do MS2014+, což je popsáno v kapitole </w:t>
      </w:r>
      <w:r>
        <w:fldChar w:fldCharType="begin"/>
      </w:r>
      <w:r>
        <w:instrText xml:space="preserve"> REF _Ref457318259 \r \h </w:instrText>
      </w:r>
      <w:r w:rsidR="009E611B">
        <w:instrText xml:space="preserve"> \* MERGEFORMAT </w:instrText>
      </w:r>
      <w:r>
        <w:fldChar w:fldCharType="separate"/>
      </w:r>
      <w:r>
        <w:t>4</w:t>
      </w:r>
      <w:r>
        <w:fldChar w:fldCharType="end"/>
      </w:r>
      <w:r>
        <w:t xml:space="preserve">. </w:t>
      </w:r>
    </w:p>
    <w:p w14:paraId="21B33568" w14:textId="77777777" w:rsidR="00E5165E" w:rsidRDefault="00E5165E" w:rsidP="00E5165E"/>
    <w:p w14:paraId="731491AC" w14:textId="77777777" w:rsidR="00E5165E" w:rsidRPr="001A5D3D" w:rsidRDefault="00025B97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29" w:name="_Toc456195420"/>
      <w:bookmarkStart w:id="30" w:name="_Ref457318337"/>
      <w:bookmarkStart w:id="31" w:name="_Toc474313076"/>
      <w:r>
        <w:t xml:space="preserve">3.2 </w:t>
      </w:r>
      <w:r w:rsidR="00E5165E" w:rsidRPr="001A5D3D">
        <w:t>Vytvoření XML vybranými nástroji uživatele</w:t>
      </w:r>
      <w:bookmarkEnd w:id="29"/>
      <w:bookmarkEnd w:id="30"/>
      <w:bookmarkEnd w:id="31"/>
    </w:p>
    <w:p w14:paraId="77256AD8" w14:textId="77777777" w:rsidR="00E5165E" w:rsidRDefault="00E5165E" w:rsidP="00691700">
      <w:pPr>
        <w:jc w:val="both"/>
      </w:pPr>
      <w:r>
        <w:t>Uživatel</w:t>
      </w:r>
      <w:r w:rsidRPr="009071AE">
        <w:t xml:space="preserve"> si může importní soubor ve formátu XML připravit i jiným způsobem, než uvedeným</w:t>
      </w:r>
      <w:r>
        <w:t xml:space="preserve"> </w:t>
      </w:r>
      <w:r w:rsidRPr="00036C5D">
        <w:t xml:space="preserve">v kapitole </w:t>
      </w:r>
      <w:r w:rsidRPr="00036C5D">
        <w:fldChar w:fldCharType="begin"/>
      </w:r>
      <w:r w:rsidRPr="00036C5D">
        <w:instrText xml:space="preserve"> REF _Ref457318666 \r \h </w:instrText>
      </w:r>
      <w:r>
        <w:instrText xml:space="preserve"> \* MERGEFORMAT </w:instrText>
      </w:r>
      <w:r w:rsidRPr="00036C5D">
        <w:fldChar w:fldCharType="separate"/>
      </w:r>
      <w:r w:rsidRPr="00036C5D">
        <w:t>3.1</w:t>
      </w:r>
      <w:r w:rsidRPr="00036C5D">
        <w:fldChar w:fldCharType="end"/>
      </w:r>
      <w:r w:rsidRPr="00036C5D">
        <w:t xml:space="preserve">. Definice datového obsahu je popsána v kapitole </w:t>
      </w:r>
      <w:r w:rsidRPr="00036C5D">
        <w:fldChar w:fldCharType="begin"/>
      </w:r>
      <w:r w:rsidRPr="00036C5D">
        <w:instrText xml:space="preserve"> REF _Ref457318671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.</w:t>
      </w:r>
      <w:r>
        <w:t xml:space="preserve"> </w:t>
      </w:r>
    </w:p>
    <w:p w14:paraId="7180C7F1" w14:textId="77777777" w:rsidR="00E5165E" w:rsidRPr="001A5D3D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32" w:name="_Toc456195421"/>
      <w:bookmarkStart w:id="33" w:name="_Toc474313077"/>
      <w:r>
        <w:t xml:space="preserve">3.2. 1 </w:t>
      </w:r>
      <w:r w:rsidR="00E5165E" w:rsidRPr="001A5D3D">
        <w:t>Schéma pro validace</w:t>
      </w:r>
      <w:bookmarkEnd w:id="32"/>
      <w:bookmarkEnd w:id="33"/>
    </w:p>
    <w:p w14:paraId="748362E8" w14:textId="77777777" w:rsidR="00E5165E" w:rsidRDefault="00894596" w:rsidP="00E5165E">
      <w:pPr>
        <w:rPr>
          <w:rFonts w:cs="Arial"/>
          <w:sz w:val="20"/>
          <w:szCs w:val="20"/>
        </w:rPr>
      </w:pPr>
      <w:hyperlink r:id="rId16" w:history="1">
        <w:r w:rsidR="00E5165E" w:rsidRPr="00FD4CC2">
          <w:rPr>
            <w:rStyle w:val="Hypertextovodkaz"/>
            <w:rFonts w:cs="Arial"/>
            <w:szCs w:val="20"/>
          </w:rPr>
          <w:t>http://ms14xsd.mssf.cz/ImportXML/SoupiskaDoklad/v_x.x/MS14-SoupiskaDoklad_Import.xsd</w:t>
        </w:r>
      </w:hyperlink>
    </w:p>
    <w:p w14:paraId="6F764FF2" w14:textId="77777777" w:rsidR="00E5165E" w:rsidRPr="00ED5D64" w:rsidRDefault="00E5165E" w:rsidP="00E5165E">
      <w:r w:rsidRPr="00ED5D64">
        <w:t>kde „x“-ka nahrazují číselný kód příslušné verze schématu</w:t>
      </w:r>
      <w:r>
        <w:t>.</w:t>
      </w:r>
    </w:p>
    <w:p w14:paraId="28E5E5E2" w14:textId="77777777" w:rsidR="00E5165E" w:rsidRDefault="00E5165E" w:rsidP="00E5165E">
      <w:r>
        <w:t xml:space="preserve">Příklad aktuální šablony: </w:t>
      </w:r>
      <w:hyperlink r:id="rId17" w:history="1">
        <w:r w:rsidRPr="00FD4CC2">
          <w:rPr>
            <w:rStyle w:val="Hypertextovodkaz"/>
            <w:rFonts w:cs="Arial"/>
            <w:szCs w:val="20"/>
          </w:rPr>
          <w:t>https://ms14xsd.mssf.cz/ImportXML/SoupiskaDoklad/v_1.3/MS14-SoupiskaDoklad_Import.xsd</w:t>
        </w:r>
      </w:hyperlink>
      <w:r>
        <w:t>.</w:t>
      </w:r>
    </w:p>
    <w:p w14:paraId="16B0E965" w14:textId="77777777" w:rsidR="00E5165E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34" w:name="_Ref457318439"/>
      <w:bookmarkStart w:id="35" w:name="_Ref457318454"/>
      <w:bookmarkStart w:id="36" w:name="_Ref457318671"/>
      <w:bookmarkStart w:id="37" w:name="_Toc474313078"/>
      <w:bookmarkStart w:id="38" w:name="_Toc456195422"/>
      <w:r>
        <w:t xml:space="preserve">3.2. 2 </w:t>
      </w:r>
      <w:r w:rsidR="00E5165E" w:rsidRPr="001A5D3D">
        <w:t>D</w:t>
      </w:r>
      <w:r w:rsidR="00E5165E">
        <w:t>efinice datového obsahu</w:t>
      </w:r>
      <w:bookmarkEnd w:id="34"/>
      <w:bookmarkEnd w:id="35"/>
      <w:bookmarkEnd w:id="36"/>
      <w:bookmarkEnd w:id="37"/>
    </w:p>
    <w:bookmarkEnd w:id="38"/>
    <w:p w14:paraId="1BF67673" w14:textId="77777777" w:rsidR="00E5165E" w:rsidRPr="00E74C4C" w:rsidRDefault="00E5165E" w:rsidP="00E5165E">
      <w:pPr>
        <w:tabs>
          <w:tab w:val="left" w:pos="3402"/>
        </w:tabs>
        <w:spacing w:after="40"/>
      </w:pPr>
      <w:r w:rsidRPr="00E74C4C">
        <w:t>Legenda:</w:t>
      </w:r>
    </w:p>
    <w:p w14:paraId="592ADA70" w14:textId="53AE7460" w:rsidR="00E5165E" w:rsidRPr="00E74C4C" w:rsidRDefault="00E5165E" w:rsidP="00E5165E">
      <w:pPr>
        <w:tabs>
          <w:tab w:val="left" w:pos="3402"/>
        </w:tabs>
        <w:spacing w:after="40"/>
      </w:pPr>
      <w:r w:rsidRPr="00E74C4C">
        <w:t>První sloupec datového bloku – název elementu v souboru XML</w:t>
      </w:r>
    </w:p>
    <w:p w14:paraId="5C0AF186" w14:textId="77777777" w:rsidR="00E5165E" w:rsidRPr="00E74C4C" w:rsidRDefault="00E5165E" w:rsidP="00E5165E">
      <w:pPr>
        <w:tabs>
          <w:tab w:val="left" w:pos="3402"/>
        </w:tabs>
        <w:spacing w:after="40"/>
      </w:pPr>
      <w:r w:rsidRPr="00E74C4C">
        <w:t>Druhý sloupec datového bloku</w:t>
      </w:r>
      <w:r>
        <w:t xml:space="preserve"> </w:t>
      </w:r>
      <w:r w:rsidRPr="00E74C4C">
        <w:t>– slovní popis atributu</w:t>
      </w:r>
      <w:r>
        <w:t xml:space="preserve"> (zpravidla viditelný v MS2014+)</w:t>
      </w:r>
    </w:p>
    <w:p w14:paraId="2AE07EAB" w14:textId="5ADD9DBF" w:rsidR="00E5165E" w:rsidRPr="00E74C4C" w:rsidRDefault="00E5165E" w:rsidP="00E5165E">
      <w:pPr>
        <w:tabs>
          <w:tab w:val="left" w:pos="3402"/>
        </w:tabs>
        <w:spacing w:after="40"/>
      </w:pPr>
      <w:r w:rsidRPr="00E74C4C">
        <w:t>Třetí sloupec datového bloku</w:t>
      </w:r>
      <w:r>
        <w:t xml:space="preserve"> </w:t>
      </w:r>
      <w:r w:rsidRPr="00E74C4C">
        <w:t>– datový typ</w:t>
      </w:r>
    </w:p>
    <w:p w14:paraId="01682990" w14:textId="77777777"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VAR2</w:t>
      </w:r>
      <w:r w:rsidRPr="00E74C4C">
        <w:tab/>
      </w:r>
      <w:r>
        <w:tab/>
      </w:r>
      <w:r w:rsidRPr="00E74C4C">
        <w:t>– formát - textové pole</w:t>
      </w:r>
    </w:p>
    <w:p w14:paraId="140F18B6" w14:textId="77777777"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NUM</w:t>
      </w:r>
      <w:r w:rsidRPr="00E74C4C">
        <w:tab/>
      </w:r>
      <w:r>
        <w:tab/>
      </w:r>
      <w:r w:rsidRPr="00E74C4C">
        <w:t>– formát - číselné pole</w:t>
      </w:r>
    </w:p>
    <w:p w14:paraId="2233B5B8" w14:textId="77777777"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DATE</w:t>
      </w:r>
      <w:r w:rsidRPr="00E74C4C">
        <w:tab/>
      </w:r>
      <w:r>
        <w:t xml:space="preserve">              </w:t>
      </w:r>
      <w:r w:rsidRPr="00E74C4C">
        <w:t xml:space="preserve">– formát - datum </w:t>
      </w:r>
      <w:r>
        <w:t xml:space="preserve"> XS:DATETIME; </w:t>
      </w:r>
      <w:r w:rsidRPr="001A5D3D">
        <w:t>YYYY-MM-DDThh:mm:ss</w:t>
      </w:r>
    </w:p>
    <w:p w14:paraId="34CF0A48" w14:textId="77777777" w:rsidR="00E5165E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>
        <w:lastRenderedPageBreak/>
        <w:t>*</w:t>
      </w:r>
      <w:r>
        <w:tab/>
      </w:r>
      <w:r>
        <w:tab/>
      </w:r>
      <w:r>
        <w:tab/>
      </w:r>
      <w:r w:rsidRPr="00E74C4C">
        <w:t>– označení - povinný atribut</w:t>
      </w:r>
    </w:p>
    <w:p w14:paraId="05CA315B" w14:textId="2A57F727" w:rsidR="00E5165E" w:rsidRDefault="00E5165E" w:rsidP="00E5165E">
      <w:pPr>
        <w:spacing w:after="40"/>
      </w:pPr>
      <w:r>
        <w:t>Modré podbarvení značí prováz</w:t>
      </w:r>
      <w:r w:rsidR="00EA7FA9">
        <w:t>a</w:t>
      </w:r>
      <w:r>
        <w:t xml:space="preserve">nost na další datovou oblast aplikace MS2014+ (viz kap. </w:t>
      </w:r>
      <w:r>
        <w:fldChar w:fldCharType="begin"/>
      </w:r>
      <w:r>
        <w:instrText xml:space="preserve"> REF _Ref457813906 \r \h </w:instrText>
      </w:r>
      <w:r>
        <w:fldChar w:fldCharType="separate"/>
      </w:r>
      <w:r>
        <w:t>2</w:t>
      </w:r>
      <w:r>
        <w:fldChar w:fldCharType="end"/>
      </w:r>
      <w:r>
        <w:t>).</w:t>
      </w:r>
    </w:p>
    <w:p w14:paraId="38D42CF0" w14:textId="77777777" w:rsidR="00E5165E" w:rsidRPr="006F231F" w:rsidRDefault="00E5165E" w:rsidP="00E5165E">
      <w:pPr>
        <w:tabs>
          <w:tab w:val="left" w:pos="3402"/>
        </w:tabs>
        <w:spacing w:after="40"/>
        <w:rPr>
          <w:b/>
        </w:rPr>
      </w:pPr>
      <w:r w:rsidRPr="006F231F">
        <w:rPr>
          <w:b/>
        </w:rPr>
        <w:t>Kořenovým záznamem je &lt;SoupiskaDoklad&gt; Soupiska dokladů.</w:t>
      </w:r>
    </w:p>
    <w:p w14:paraId="3ECCD036" w14:textId="77777777" w:rsidR="00E5165E" w:rsidRDefault="00E5165E" w:rsidP="00E5165E">
      <w:pPr>
        <w:spacing w:after="40"/>
      </w:pPr>
      <w:r>
        <w:t>Následují atributy pod kořenovým záznamem.</w:t>
      </w:r>
    </w:p>
    <w:p w14:paraId="525C81AE" w14:textId="77777777" w:rsidR="00E5165E" w:rsidRPr="00904D2D" w:rsidRDefault="00E5165E" w:rsidP="00E5165E">
      <w:pPr>
        <w:spacing w:after="40"/>
      </w:pPr>
      <w:r>
        <w:t>Zeleně vždy uvedeno, pro kterou dílčí soupisku je daný atribut relevantní.</w:t>
      </w:r>
    </w:p>
    <w:p w14:paraId="41E7D6CA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627D068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14:paraId="70731B7E" w14:textId="77777777" w:rsidR="00E5165E" w:rsidRDefault="00E5165E" w:rsidP="00E5165E">
      <w:pPr>
        <w:tabs>
          <w:tab w:val="left" w:pos="-4962"/>
        </w:tabs>
        <w:spacing w:after="40"/>
      </w:pPr>
      <w:r>
        <w:t>&lt;ID_EXT&gt;</w:t>
      </w:r>
      <w:r>
        <w:rPr>
          <w:rStyle w:val="Znakapoznpodarou"/>
        </w:rPr>
        <w:footnoteReference w:id="6"/>
      </w:r>
      <w:r>
        <w:t xml:space="preserve"> </w:t>
      </w:r>
      <w:r>
        <w:tab/>
        <w:t xml:space="preserve">Primární klíč; unikátní identifikace záznamu dle příjemce </w:t>
      </w:r>
      <w:r>
        <w:tab/>
      </w:r>
      <w:r>
        <w:tab/>
        <w:t>VAR2(64)*</w:t>
      </w:r>
    </w:p>
    <w:p w14:paraId="0AF29867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17CD62FD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14:paraId="3D5B46E6" w14:textId="77777777" w:rsidR="00E5165E" w:rsidRDefault="00E5165E" w:rsidP="00E5165E">
      <w:pPr>
        <w:tabs>
          <w:tab w:val="left" w:pos="2835"/>
          <w:tab w:val="left" w:pos="7797"/>
        </w:tabs>
        <w:spacing w:after="40"/>
      </w:pPr>
      <w:r>
        <w:t>&lt;TYPDOKLADU&gt;</w:t>
      </w:r>
      <w:r>
        <w:rPr>
          <w:rStyle w:val="Znakapoznpodarou"/>
        </w:rPr>
        <w:footnoteReference w:id="7"/>
      </w:r>
      <w:r>
        <w:tab/>
        <w:t>Typ dokladu – výčet hodnot:</w:t>
      </w:r>
      <w:r>
        <w:tab/>
        <w:t>VAR2(12)*</w:t>
      </w:r>
      <w:r>
        <w:br/>
        <w:t>„</w:t>
      </w:r>
      <w:r w:rsidRPr="004B039E">
        <w:rPr>
          <w:color w:val="00B050"/>
        </w:rPr>
        <w:t>Prijmy</w:t>
      </w:r>
      <w:r>
        <w:t xml:space="preserve">“ - pro </w:t>
      </w:r>
      <w:r w:rsidRPr="0088519B">
        <w:t>Soupisk</w:t>
      </w:r>
      <w:r>
        <w:t>u</w:t>
      </w:r>
      <w:r w:rsidRPr="0088519B">
        <w:t xml:space="preserve"> příjmů</w:t>
      </w:r>
    </w:p>
    <w:p w14:paraId="71BBA7D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„</w:t>
      </w:r>
      <w:r w:rsidRPr="004B039E">
        <w:rPr>
          <w:color w:val="00B050"/>
        </w:rPr>
        <w:t>Obecn</w:t>
      </w:r>
      <w:r w:rsidRPr="006F231F">
        <w:rPr>
          <w:color w:val="00B050"/>
        </w:rPr>
        <w:t>y</w:t>
      </w:r>
      <w:r>
        <w:t>“  - pro Účetní</w:t>
      </w:r>
      <w:r w:rsidRPr="0088519B">
        <w:t>/</w:t>
      </w:r>
      <w:r>
        <w:t>daňové doklady</w:t>
      </w:r>
    </w:p>
    <w:p w14:paraId="4723BFF9" w14:textId="77777777" w:rsidR="00E5165E" w:rsidRDefault="00AE175F" w:rsidP="00E5165E">
      <w:pPr>
        <w:tabs>
          <w:tab w:val="left" w:pos="2835"/>
          <w:tab w:val="left" w:pos="7938"/>
        </w:tabs>
        <w:spacing w:after="40"/>
      </w:pPr>
      <w:r>
        <w:t xml:space="preserve"> </w:t>
      </w:r>
      <w:r w:rsidR="00E5165E">
        <w:t>„</w:t>
      </w:r>
      <w:r w:rsidR="00E5165E" w:rsidRPr="004B039E">
        <w:rPr>
          <w:color w:val="00B050"/>
        </w:rPr>
        <w:t>Cestovne</w:t>
      </w:r>
      <w:r w:rsidR="00E5165E">
        <w:t xml:space="preserve">“ - pro </w:t>
      </w:r>
      <w:r w:rsidR="00E5165E" w:rsidRPr="0088519B">
        <w:t>Cestovní náhrady</w:t>
      </w:r>
    </w:p>
    <w:p w14:paraId="41888282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2D0380E8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/Cestovne/Prijmy</w:t>
      </w:r>
    </w:p>
    <w:p w14:paraId="7A750949" w14:textId="77777777" w:rsidR="00E5165E" w:rsidRDefault="00E5165E" w:rsidP="00E5165E">
      <w:pPr>
        <w:tabs>
          <w:tab w:val="left" w:pos="-4962"/>
        </w:tabs>
        <w:spacing w:after="40"/>
        <w:rPr>
          <w:color w:val="0070C0"/>
        </w:rPr>
      </w:pPr>
      <w:r>
        <w:rPr>
          <w:color w:val="0070C0"/>
        </w:rPr>
        <w:t>&lt;IC&gt;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IČ subjektu projektu (příjemce/partnera)</w:t>
      </w:r>
      <w:r w:rsidRPr="00E74974"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VAR2(10)</w:t>
      </w:r>
    </w:p>
    <w:p w14:paraId="76F240E2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46B0189C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/Cestovne</w:t>
      </w:r>
    </w:p>
    <w:p w14:paraId="6CACF1E9" w14:textId="77777777" w:rsidR="00E5165E" w:rsidRPr="00C94EF2" w:rsidRDefault="00E5165E" w:rsidP="00E5165E">
      <w:pPr>
        <w:spacing w:after="40"/>
        <w:rPr>
          <w:color w:val="0070C0"/>
        </w:rPr>
      </w:pPr>
      <w:r w:rsidRPr="00E74974">
        <w:rPr>
          <w:color w:val="0070C0"/>
        </w:rPr>
        <w:t>&lt;POLOZKA&gt;</w:t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 xml:space="preserve">Kód položky kapitoly rozpočtu projektu dle </w:t>
      </w:r>
      <w:r>
        <w:rPr>
          <w:color w:val="0070C0"/>
        </w:rPr>
        <w:t>MS2014+</w:t>
      </w:r>
      <w:r w:rsidRPr="00E74974">
        <w:rPr>
          <w:color w:val="0070C0"/>
        </w:rPr>
        <w:tab/>
        <w:t>VAR2(64</w:t>
      </w:r>
      <w:r w:rsidRPr="00C94EF2">
        <w:rPr>
          <w:color w:val="0070C0"/>
        </w:rPr>
        <w:t>)</w:t>
      </w:r>
    </w:p>
    <w:p w14:paraId="41C95E4C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65335DC0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Obecny/Prijmy</w:t>
      </w:r>
    </w:p>
    <w:p w14:paraId="7EA08E46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&lt;POPIS&gt;                    Popis výdaje/příjmu                                                             VAR2(2000)</w:t>
      </w:r>
    </w:p>
    <w:p w14:paraId="707F1979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57013583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46EB47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&lt;CASTKADOKLBEZDPH&gt;</w:t>
      </w:r>
      <w:r>
        <w:tab/>
        <w:t>Celková částka bez DPH uvedená na dokladu</w:t>
      </w:r>
      <w:r>
        <w:tab/>
        <w:t>NUM(14,2)</w:t>
      </w:r>
    </w:p>
    <w:p w14:paraId="060EE758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04CDDCD6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14:paraId="689DA44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&lt;CASTKADOKLDPH&gt;</w:t>
      </w:r>
      <w:r>
        <w:tab/>
        <w:t>Celková částka DPH uvedená na dokladu</w:t>
      </w:r>
      <w:r>
        <w:tab/>
        <w:t>NUM(14,2)</w:t>
      </w:r>
    </w:p>
    <w:p w14:paraId="02B33965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14:paraId="30AD7AC2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Obecny/Cestovne/Prijmy</w:t>
      </w:r>
    </w:p>
    <w:p w14:paraId="0A4B3E9F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&lt;KOD&gt;</w:t>
      </w:r>
      <w:r>
        <w:tab/>
        <w:t>Číslo účetního dokladu v účetnictví</w:t>
      </w:r>
      <w:r>
        <w:tab/>
        <w:t>VAR2(64)</w:t>
      </w:r>
    </w:p>
    <w:p w14:paraId="03AE1196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7E56755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14:paraId="46B9F86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&lt;DATUMVYSTAVENI&gt;</w:t>
      </w:r>
      <w:r>
        <w:tab/>
        <w:t>Datum vystavení dokladu</w:t>
      </w:r>
      <w:r>
        <w:tab/>
        <w:t>DATE</w:t>
      </w:r>
    </w:p>
    <w:p w14:paraId="677C518D" w14:textId="77777777"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14:paraId="275173E7" w14:textId="77777777"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7AD82B0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&lt;DATUMPLNENI&gt;</w:t>
      </w:r>
      <w:r>
        <w:tab/>
        <w:t>Datum uskutečnění zdanitelného plnění</w:t>
      </w:r>
      <w:r>
        <w:tab/>
        <w:t>DATE</w:t>
      </w:r>
    </w:p>
    <w:p w14:paraId="51F86C29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25A4406" w14:textId="77777777"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  <w:r w:rsidRPr="00746B5D">
        <w:rPr>
          <w:i/>
          <w:color w:val="00B050"/>
        </w:rPr>
        <w:t>/Prijmy</w:t>
      </w:r>
    </w:p>
    <w:p w14:paraId="1BF07FEF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&lt;DATUMUHRADY&gt;</w:t>
      </w:r>
      <w:r>
        <w:tab/>
        <w:t>Datum úhrady výdaje/ datum příjmu</w:t>
      </w:r>
      <w:r>
        <w:tab/>
        <w:t>DATE</w:t>
      </w:r>
    </w:p>
    <w:p w14:paraId="7468C0E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1BE1A6A" w14:textId="77777777" w:rsidR="00E5165E" w:rsidRPr="004D0DA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250837F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&lt;DODAVATELICO&gt;</w:t>
      </w:r>
      <w:r>
        <w:tab/>
        <w:t>IČ dodavatele</w:t>
      </w:r>
      <w:r>
        <w:tab/>
        <w:t>VAR2(15)</w:t>
      </w:r>
    </w:p>
    <w:p w14:paraId="4756CD86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681777A0" w14:textId="77777777"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7552F2E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&lt;DODAVATELNAZEV&gt;</w:t>
      </w:r>
      <w:r>
        <w:tab/>
        <w:t>Název dodavatele</w:t>
      </w:r>
      <w:r>
        <w:tab/>
        <w:t>VAR2(255)</w:t>
      </w:r>
    </w:p>
    <w:p w14:paraId="49FFF3CB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B3884CA" w14:textId="77777777"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424B359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&lt;SMLOUVACISLO&gt;</w:t>
      </w:r>
      <w:r>
        <w:tab/>
        <w:t>Číslo smlouvy/objednávky, ke které se doklad vztahuje</w:t>
      </w:r>
      <w:r>
        <w:tab/>
        <w:t>VAR2(64)</w:t>
      </w:r>
    </w:p>
    <w:p w14:paraId="5A54A82B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7CC4552E" w14:textId="77777777" w:rsidR="00E5165E" w:rsidRPr="0029642B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1304C49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&lt;SMLOUVANEREL&gt;</w:t>
      </w:r>
      <w:r>
        <w:tab/>
      </w:r>
      <w:r w:rsidRPr="002E1F63">
        <w:t>V případě, že neexistuje smlouva s dodavatelem vyplnit „A“</w:t>
      </w:r>
    </w:p>
    <w:p w14:paraId="38F5B615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  <w:r>
        <w:tab/>
      </w:r>
      <w:r>
        <w:tab/>
        <w:t>VAR2(1)</w:t>
      </w:r>
    </w:p>
    <w:p w14:paraId="45572170" w14:textId="77777777" w:rsidR="00E5165E" w:rsidRPr="0029642B" w:rsidRDefault="00E5165E" w:rsidP="00E5165E">
      <w:pPr>
        <w:keepNext/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3AAAAF69" w14:textId="77777777" w:rsidR="00E5165E" w:rsidRDefault="00E5165E" w:rsidP="00E5165E">
      <w:pPr>
        <w:keepNext/>
        <w:tabs>
          <w:tab w:val="left" w:pos="2835"/>
          <w:tab w:val="left" w:pos="7938"/>
        </w:tabs>
        <w:spacing w:after="40"/>
        <w:rPr>
          <w:color w:val="0070C0"/>
        </w:rPr>
      </w:pPr>
      <w:r w:rsidRPr="00E74974">
        <w:rPr>
          <w:color w:val="0070C0"/>
        </w:rPr>
        <w:t>&lt;VZ_CIS&gt;</w:t>
      </w:r>
      <w:r w:rsidRPr="00E74974">
        <w:rPr>
          <w:color w:val="0070C0"/>
        </w:rPr>
        <w:tab/>
      </w:r>
      <w:r>
        <w:rPr>
          <w:color w:val="0070C0"/>
        </w:rPr>
        <w:t>Pořadové č</w:t>
      </w:r>
      <w:r w:rsidRPr="00E74974">
        <w:rPr>
          <w:color w:val="0070C0"/>
        </w:rPr>
        <w:t xml:space="preserve">íslo </w:t>
      </w:r>
      <w:r>
        <w:rPr>
          <w:color w:val="0070C0"/>
        </w:rPr>
        <w:t>veřejné zakázky</w:t>
      </w:r>
      <w:r w:rsidRPr="00E74974">
        <w:rPr>
          <w:color w:val="0070C0"/>
        </w:rPr>
        <w:t xml:space="preserve"> dle </w:t>
      </w:r>
      <w:r>
        <w:rPr>
          <w:color w:val="0070C0"/>
        </w:rPr>
        <w:t>MS2014+</w:t>
      </w:r>
      <w:r w:rsidRPr="00E74974">
        <w:rPr>
          <w:color w:val="0070C0"/>
        </w:rPr>
        <w:t>, ke kterému se doklad vztahuje</w:t>
      </w:r>
      <w:r w:rsidRPr="00E74974">
        <w:rPr>
          <w:color w:val="0070C0"/>
        </w:rPr>
        <w:tab/>
        <w:t>VAR2(</w:t>
      </w:r>
      <w:r>
        <w:rPr>
          <w:color w:val="0070C0"/>
        </w:rPr>
        <w:t>30</w:t>
      </w:r>
      <w:r w:rsidRPr="00E74974">
        <w:rPr>
          <w:color w:val="0070C0"/>
        </w:rPr>
        <w:t>)</w:t>
      </w:r>
    </w:p>
    <w:p w14:paraId="4118344C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color w:val="0070C0"/>
        </w:rPr>
      </w:pPr>
    </w:p>
    <w:p w14:paraId="589B29B0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Obecny</w:t>
      </w:r>
    </w:p>
    <w:p w14:paraId="539B3C39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&lt;VZNERELEVANTNI&gt;</w:t>
      </w:r>
      <w:r>
        <w:tab/>
      </w:r>
      <w:r w:rsidRPr="002E1F63">
        <w:t>V případě, že neexistuje výběrové řízení, vyplnit „A“</w:t>
      </w:r>
      <w:r>
        <w:tab/>
      </w:r>
      <w:r w:rsidRPr="00E97DEE">
        <w:t>VAR2(1)</w:t>
      </w:r>
    </w:p>
    <w:p w14:paraId="05623725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23EA3127" w14:textId="77777777"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A6C6D2C" w14:textId="059DE8B4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&lt;INVESTICE&gt;</w:t>
      </w:r>
      <w:r>
        <w:tab/>
      </w:r>
      <w:r w:rsidRPr="002E1F63">
        <w:t>Výběr z hodnot: „Investice“/„Neinvestice“</w:t>
      </w:r>
      <w:r>
        <w:tab/>
        <w:t>VAR2(15)</w:t>
      </w:r>
    </w:p>
    <w:p w14:paraId="5CA5202D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5D04D77" w14:textId="77777777"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6338B66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&lt;VYDAJEPROKAZBEZDPH&gt; </w:t>
      </w:r>
      <w:r w:rsidR="005B4B30">
        <w:tab/>
      </w:r>
      <w:r>
        <w:t>Částka bez DPH připadající na Prokazované způsobilé výdaje</w:t>
      </w:r>
      <w:r>
        <w:tab/>
      </w:r>
      <w:r>
        <w:tab/>
        <w:t>NUM(14,2)</w:t>
      </w:r>
    </w:p>
    <w:p w14:paraId="11B99383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175CCE20" w14:textId="77777777"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>
        <w:rPr>
          <w:i/>
          <w:color w:val="00B050"/>
        </w:rPr>
        <w:t>Obecny</w:t>
      </w:r>
    </w:p>
    <w:p w14:paraId="5E5C6AAE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&lt;VYDAJEPROKAZDPH&gt;</w:t>
      </w:r>
      <w:r>
        <w:tab/>
        <w:t>Částka DPH připadající na Prokazované způsobilé výdaje</w:t>
      </w:r>
      <w:r>
        <w:tab/>
        <w:t>NUM(14,2)</w:t>
      </w:r>
    </w:p>
    <w:p w14:paraId="1A7572E0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26C4B0CD" w14:textId="77777777" w:rsidR="00E5165E" w:rsidRPr="00DD426F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Cestovne/Prijmy</w:t>
      </w:r>
    </w:p>
    <w:p w14:paraId="62BF6F8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&lt;VYDAJEPROKAZ&gt;</w:t>
      </w:r>
      <w:r>
        <w:tab/>
        <w:t>Prokazované způsobilé výdaje na pracovní cestu (pro &lt;TYPDOKLADU&gt; =“Cestovne“)/Vykázané příjmy (pro &lt;TYPDOKLADU&gt;=“Prijmy“);</w:t>
      </w:r>
      <w:r>
        <w:tab/>
        <w:t>NUM(14,2)</w:t>
      </w:r>
    </w:p>
    <w:p w14:paraId="65258931" w14:textId="77777777"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i/>
          <w:color w:val="00B050"/>
        </w:rPr>
      </w:pPr>
    </w:p>
    <w:p w14:paraId="6C0D1B21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4DD6A445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3E68B87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&lt;PRIJMENI&gt;</w:t>
      </w:r>
      <w:r>
        <w:tab/>
        <w:t>Příjmení pracovníka</w:t>
      </w:r>
      <w:r>
        <w:tab/>
        <w:t>VAR2(255)</w:t>
      </w:r>
    </w:p>
    <w:p w14:paraId="52799F6C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1EE5C52F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6FCA527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&lt;JMENO&gt;</w:t>
      </w:r>
      <w:r>
        <w:tab/>
        <w:t>Jméno pracovníka</w:t>
      </w:r>
      <w:r>
        <w:tab/>
        <w:t>VAR2(255)</w:t>
      </w:r>
    </w:p>
    <w:p w14:paraId="3FCAC0DA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60553D64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41210922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&lt;PCUCEL&gt;</w:t>
      </w:r>
      <w:r>
        <w:tab/>
        <w:t>Účel pracovní cesty</w:t>
      </w:r>
      <w:r>
        <w:tab/>
        <w:t>VAR2(512)</w:t>
      </w:r>
    </w:p>
    <w:p w14:paraId="2B68351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57C9A818" w14:textId="77777777" w:rsidR="00E5165E" w:rsidRPr="005D75D3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6E427A68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&lt;PCDATUMUKONCENI&gt;</w:t>
      </w:r>
      <w:r>
        <w:tab/>
        <w:t>Datum ukončení pracovní cesty</w:t>
      </w:r>
      <w:r>
        <w:tab/>
        <w:t>DATE</w:t>
      </w:r>
    </w:p>
    <w:p w14:paraId="075ED1E2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5BA6865E" w14:textId="77777777"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14:paraId="1E7DB7FD" w14:textId="77777777"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14:paraId="580837B4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4E4DE994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&lt;PCDRUH&gt;</w:t>
      </w:r>
      <w:r>
        <w:tab/>
        <w:t>Druh pracovní cesty – výběr z hodnot:</w:t>
      </w:r>
      <w:r>
        <w:tab/>
        <w:t>VAR2(16)</w:t>
      </w:r>
      <w:r>
        <w:br/>
        <w:t xml:space="preserve">„Tuzemska“ – pro </w:t>
      </w:r>
      <w:r w:rsidRPr="00553695">
        <w:t>Tuzemská</w:t>
      </w:r>
    </w:p>
    <w:p w14:paraId="1E06AFE7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„Zahranicni“ – pro </w:t>
      </w:r>
      <w:r w:rsidRPr="00553695">
        <w:t>Zahraniční</w:t>
      </w:r>
    </w:p>
    <w:p w14:paraId="0197024B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„ZahranicniExpert“ – pro </w:t>
      </w:r>
      <w:r w:rsidRPr="00553695">
        <w:t>Zahraniční expert</w:t>
      </w:r>
    </w:p>
    <w:p w14:paraId="193FB4C4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</w:p>
    <w:p w14:paraId="3C067B8D" w14:textId="77777777"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r w:rsidRPr="00746B5D">
        <w:rPr>
          <w:i/>
          <w:color w:val="00B050"/>
        </w:rPr>
        <w:t>Cestovne</w:t>
      </w:r>
    </w:p>
    <w:p w14:paraId="5FBEA5FA" w14:textId="77777777"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&lt;PCDATUMZAHAJENI&gt;</w:t>
      </w:r>
      <w:r>
        <w:tab/>
        <w:t>Datum zahájení pracovní cesty</w:t>
      </w:r>
      <w:r>
        <w:tab/>
        <w:t>DATE</w:t>
      </w:r>
    </w:p>
    <w:p w14:paraId="2FF25092" w14:textId="77777777" w:rsidR="00E5165E" w:rsidRDefault="00F2705B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39" w:name="_Ref457318259"/>
      <w:bookmarkStart w:id="40" w:name="_Ref457318790"/>
      <w:bookmarkStart w:id="41" w:name="_Toc474313079"/>
      <w:bookmarkStart w:id="42" w:name="_Toc456195423"/>
      <w:r>
        <w:lastRenderedPageBreak/>
        <w:t xml:space="preserve">4 </w:t>
      </w:r>
      <w:r w:rsidR="00E5165E">
        <w:t>Import předpřipraveného XML souboru</w:t>
      </w:r>
      <w:bookmarkEnd w:id="39"/>
      <w:bookmarkEnd w:id="40"/>
      <w:bookmarkEnd w:id="41"/>
    </w:p>
    <w:bookmarkEnd w:id="42"/>
    <w:p w14:paraId="7E09C854" w14:textId="77777777" w:rsidR="00E5165E" w:rsidRDefault="00E5165E" w:rsidP="009E611B">
      <w:pPr>
        <w:jc w:val="both"/>
      </w:pPr>
      <w:r w:rsidRPr="00232CF9">
        <w:t xml:space="preserve">Import předpřipraveného souboru (příprava souboru je popsána v kapitole </w:t>
      </w:r>
      <w:r w:rsidRPr="00232CF9">
        <w:fldChar w:fldCharType="begin"/>
      </w:r>
      <w:r w:rsidRPr="00232CF9">
        <w:instrText xml:space="preserve"> REF _Ref457318839 \r \h </w:instrText>
      </w:r>
      <w:r>
        <w:instrText xml:space="preserve"> \* MERGEFORMAT </w:instrText>
      </w:r>
      <w:r w:rsidRPr="00232CF9">
        <w:fldChar w:fldCharType="separate"/>
      </w:r>
      <w:r>
        <w:t>3</w:t>
      </w:r>
      <w:r w:rsidRPr="00232CF9">
        <w:fldChar w:fldCharType="end"/>
      </w:r>
      <w:r w:rsidRPr="00232CF9">
        <w:t>) ve formátu XML se provádí v </w:t>
      </w:r>
      <w:r>
        <w:t>MS2014+</w:t>
      </w:r>
      <w:r w:rsidRPr="00232CF9">
        <w:t>, na žádosti o platbu, záložce Souhrnná soupiska.</w:t>
      </w:r>
      <w:r w:rsidRPr="00CA180C">
        <w:t xml:space="preserve"> </w:t>
      </w:r>
    </w:p>
    <w:p w14:paraId="58572FCE" w14:textId="77777777" w:rsidR="00E5165E" w:rsidRDefault="00E5165E" w:rsidP="009E611B">
      <w:pPr>
        <w:jc w:val="both"/>
      </w:pPr>
      <w:r>
        <w:t>Před importem předpřipraveného souboru ve formátu XML je vždy nezbytné na záložce SOUHRNNÁ SOUPISKA</w:t>
      </w:r>
      <w:r w:rsidRPr="00CA180C">
        <w:t xml:space="preserve"> </w:t>
      </w:r>
      <w:r>
        <w:t>vyplnit pole EVIDENČNÍ ČÍSLO/OZNAČENÍ SOUPISKY a stisknout tlačítko ULOŽIT.</w:t>
      </w:r>
      <w:r>
        <w:rPr>
          <w:rStyle w:val="Znakapoznpodarou"/>
        </w:rPr>
        <w:footnoteReference w:id="8"/>
      </w:r>
    </w:p>
    <w:p w14:paraId="23D1E441" w14:textId="77777777" w:rsidR="00E5165E" w:rsidRDefault="00E5165E" w:rsidP="009E611B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51D7EC9B" wp14:editId="639CD353">
            <wp:extent cx="5854065" cy="1888490"/>
            <wp:effectExtent l="0" t="0" r="0" b="0"/>
            <wp:docPr id="10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E531A" w14:textId="77777777" w:rsidR="00E5165E" w:rsidRDefault="00E5165E" w:rsidP="009E611B">
      <w:pPr>
        <w:jc w:val="both"/>
      </w:pPr>
    </w:p>
    <w:p w14:paraId="7A36DCD7" w14:textId="77777777" w:rsidR="00E5165E" w:rsidRPr="000A3569" w:rsidRDefault="00DA3F5B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43" w:name="_Toc456195424"/>
      <w:bookmarkStart w:id="44" w:name="_Ref457318883"/>
      <w:bookmarkStart w:id="45" w:name="_Ref457806644"/>
      <w:bookmarkStart w:id="46" w:name="_Toc474313080"/>
      <w:r>
        <w:t xml:space="preserve">4.1 </w:t>
      </w:r>
      <w:r w:rsidR="00E5165E" w:rsidRPr="000A3569">
        <w:t>Připojení XML souboru</w:t>
      </w:r>
      <w:bookmarkEnd w:id="43"/>
      <w:bookmarkEnd w:id="44"/>
      <w:bookmarkEnd w:id="45"/>
      <w:bookmarkEnd w:id="46"/>
    </w:p>
    <w:p w14:paraId="25C3207D" w14:textId="77777777" w:rsidR="00E5165E" w:rsidRDefault="00E5165E" w:rsidP="009E611B">
      <w:pPr>
        <w:jc w:val="both"/>
      </w:pPr>
      <w:r>
        <w:t xml:space="preserve">Uživatel vloží předpřipravený soubor stiskem tlačítka PŘIPOJIT. </w:t>
      </w:r>
    </w:p>
    <w:p w14:paraId="49C222F7" w14:textId="77777777" w:rsidR="00E5165E" w:rsidRDefault="00E5165E" w:rsidP="009E611B">
      <w:pPr>
        <w:jc w:val="both"/>
      </w:pPr>
      <w:r>
        <w:t>Při prvním připojení XML souboru je pole IMPORTNÍ XML SOUBOR prázdné a po stisku tlačítka PŘIPOJIT se zobrazí správce souborů lokálního počítače. Uživatel vybere/vyhledá jím předpřipravený XML soubor</w:t>
      </w:r>
      <w:r>
        <w:rPr>
          <w:rStyle w:val="Znakapoznpodarou"/>
        </w:rPr>
        <w:footnoteReference w:id="9"/>
      </w:r>
      <w:r>
        <w:t>.</w:t>
      </w:r>
    </w:p>
    <w:p w14:paraId="37C4497A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12641004" wp14:editId="23C71C68">
            <wp:extent cx="5845175" cy="529590"/>
            <wp:effectExtent l="0" t="0" r="3175" b="3810"/>
            <wp:docPr id="11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3AECE" w14:textId="77777777" w:rsidR="00E5165E" w:rsidRDefault="00E5165E" w:rsidP="009E611B">
      <w:pPr>
        <w:jc w:val="both"/>
      </w:pPr>
      <w:r>
        <w:t>Při druhém a dalším připojení XML souboru se v poli IMPORTNÍ XML SOUBOR zobrazuje název souboru, který byl připojován v předchozím nahrávání. Uživatel tuto skutečnost ignoruje a stiskne tlačítko SOUBOR. Systém zobrazí dvě malá tlačítka OTEVŘÍT</w:t>
      </w:r>
      <w:r>
        <w:rPr>
          <w:rStyle w:val="Znakapoznpodarou"/>
        </w:rPr>
        <w:footnoteReference w:id="10"/>
      </w:r>
      <w:r>
        <w:t xml:space="preserve"> a PŘIPOJIT. Uživatel stiskne malé tlačítko PŘIPOJIT. Systém zobrazí správce souborů lokálního počítače. Uživatel vybere/vyhledá jím předpřipravený XML soubor. Název souboru z předchozího importu bude přepsán nově připojeným souborem.</w:t>
      </w:r>
    </w:p>
    <w:p w14:paraId="3F95D460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2899890A" wp14:editId="252B1482">
            <wp:extent cx="5854065" cy="67500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141E9" w14:textId="77777777" w:rsidR="00E5165E" w:rsidRDefault="00E5165E" w:rsidP="009E611B">
      <w:pPr>
        <w:keepNext/>
        <w:jc w:val="both"/>
      </w:pPr>
      <w:r>
        <w:lastRenderedPageBreak/>
        <w:t xml:space="preserve">Po dobu nahrávání se v poli „Importní XML soubor“ zobrazuje text „Probíhá nahrávání …“ </w:t>
      </w:r>
    </w:p>
    <w:p w14:paraId="354A8A78" w14:textId="77777777"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00BE8AD5" wp14:editId="28E0CB6C">
            <wp:extent cx="5854065" cy="581025"/>
            <wp:effectExtent l="0" t="0" r="0" b="9525"/>
            <wp:docPr id="13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EFD22" w14:textId="77777777" w:rsidR="00E5165E" w:rsidRDefault="00E5165E" w:rsidP="009E611B">
      <w:pPr>
        <w:jc w:val="both"/>
      </w:pPr>
      <w:r>
        <w:t>Cca do minuty se v poli „Importní XML soubor“ zobrazí název nahraného souboru.</w:t>
      </w:r>
    </w:p>
    <w:p w14:paraId="5F31A52A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52E8B0FF" wp14:editId="43DB05E8">
            <wp:extent cx="5845175" cy="2418715"/>
            <wp:effectExtent l="0" t="0" r="3175" b="635"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241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A35B8" w14:textId="77777777" w:rsidR="00E5165E" w:rsidRDefault="00E5165E" w:rsidP="009E611B">
      <w:pPr>
        <w:jc w:val="both"/>
      </w:pPr>
      <w:r>
        <w:t xml:space="preserve">Samotným připojením souboru ještě nedochází k rozehrání dat z XML souboru do konkrétních polí dílčí soupisky dokladů. Je nutné provést </w:t>
      </w:r>
      <w:r w:rsidRPr="00FD7C98">
        <w:t xml:space="preserve">postup dle kapitoly </w:t>
      </w:r>
      <w:r w:rsidRPr="00FD7C98">
        <w:fldChar w:fldCharType="begin"/>
      </w:r>
      <w:r w:rsidRPr="00FD7C98">
        <w:instrText xml:space="preserve"> REF _Ref457806889 \r \h </w:instrText>
      </w:r>
      <w:r>
        <w:instrText xml:space="preserve"> \* MERGEFORMAT </w:instrText>
      </w:r>
      <w:r w:rsidRPr="00FD7C98">
        <w:fldChar w:fldCharType="separate"/>
      </w:r>
      <w:r>
        <w:t>4.2</w:t>
      </w:r>
      <w:r w:rsidRPr="00FD7C98">
        <w:fldChar w:fldCharType="end"/>
      </w:r>
      <w:r w:rsidRPr="00FD7C98">
        <w:t>.</w:t>
      </w:r>
    </w:p>
    <w:p w14:paraId="4D0B982E" w14:textId="77777777" w:rsidR="00E5165E" w:rsidRDefault="00E5165E" w:rsidP="009E611B">
      <w:pPr>
        <w:jc w:val="both"/>
        <w:rPr>
          <w:b/>
          <w:color w:val="FF0000"/>
        </w:rPr>
      </w:pPr>
      <w:r w:rsidRPr="000036D3">
        <w:rPr>
          <w:b/>
          <w:color w:val="FF0000"/>
        </w:rPr>
        <w:t xml:space="preserve">PŘIPOJOVÁNÍ DALŠÍHO SOUBORU PROVÁDĚJTE AŽ TEHDY, KDYŽ MÁTE OVĚŘENO, ŽE DATA Z PŘEDCHOZÍHO IMPORTU JSOU JIŽ </w:t>
      </w:r>
      <w:r>
        <w:rPr>
          <w:b/>
          <w:color w:val="FF0000"/>
        </w:rPr>
        <w:t>NAIMPORTOVÁNA</w:t>
      </w:r>
      <w:r>
        <w:rPr>
          <w:rStyle w:val="Znakapoznpodarou"/>
          <w:b/>
          <w:color w:val="FF0000"/>
        </w:rPr>
        <w:footnoteReference w:id="11"/>
      </w:r>
      <w:r w:rsidRPr="000036D3">
        <w:rPr>
          <w:b/>
          <w:color w:val="FF0000"/>
        </w:rPr>
        <w:t xml:space="preserve"> NA RELEVANTNÍ DÍLČÍ SOUPISKU!!!</w:t>
      </w:r>
    </w:p>
    <w:p w14:paraId="50D9E95D" w14:textId="77777777" w:rsidR="00E5165E" w:rsidRPr="000036D3" w:rsidRDefault="00E5165E" w:rsidP="00E5165E">
      <w:pPr>
        <w:rPr>
          <w:b/>
          <w:color w:val="FF0000"/>
        </w:rPr>
      </w:pPr>
    </w:p>
    <w:p w14:paraId="52DA67A8" w14:textId="77777777" w:rsidR="00E5165E" w:rsidRPr="004F1272" w:rsidRDefault="00DA3F5B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47" w:name="_Toc456195425"/>
      <w:bookmarkStart w:id="48" w:name="_Ref457318890"/>
      <w:bookmarkStart w:id="49" w:name="_Ref457806889"/>
      <w:bookmarkStart w:id="50" w:name="_Ref457806953"/>
      <w:bookmarkStart w:id="51" w:name="_Toc474313081"/>
      <w:r>
        <w:t xml:space="preserve">4.2 </w:t>
      </w:r>
      <w:r w:rsidR="00E5165E" w:rsidRPr="004F1272">
        <w:t>Import XML souboru</w:t>
      </w:r>
      <w:bookmarkEnd w:id="47"/>
      <w:bookmarkEnd w:id="48"/>
      <w:bookmarkEnd w:id="49"/>
      <w:bookmarkEnd w:id="50"/>
      <w:bookmarkEnd w:id="51"/>
    </w:p>
    <w:p w14:paraId="1FC76DD4" w14:textId="77777777" w:rsidR="00E5165E" w:rsidRDefault="00E5165E" w:rsidP="009E611B">
      <w:pPr>
        <w:jc w:val="both"/>
      </w:pPr>
      <w:r>
        <w:t xml:space="preserve">Po úspěšném připojení XML </w:t>
      </w:r>
      <w:r w:rsidRPr="008A15DD">
        <w:t xml:space="preserve">souboru (dle kapitoly </w:t>
      </w:r>
      <w:r>
        <w:fldChar w:fldCharType="begin"/>
      </w:r>
      <w:r>
        <w:instrText xml:space="preserve"> REF _Ref457806644 \r \h </w:instrText>
      </w:r>
      <w:r w:rsidR="009E611B">
        <w:instrText xml:space="preserve"> \* MERGEFORMAT </w:instrText>
      </w:r>
      <w:r>
        <w:fldChar w:fldCharType="separate"/>
      </w:r>
      <w:r>
        <w:t>4.1</w:t>
      </w:r>
      <w:r>
        <w:fldChar w:fldCharType="end"/>
      </w:r>
      <w:r w:rsidRPr="008A15DD">
        <w:t>) musí</w:t>
      </w:r>
      <w:r>
        <w:t xml:space="preserve"> dát uživatel pokyn k rozehrání dat z XML souboru na dílčí soupisky dokladů pomocí tlačítka SPUSTIT IMPORT.</w:t>
      </w:r>
    </w:p>
    <w:p w14:paraId="40CD10AB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447E8094" wp14:editId="44178BCD">
            <wp:extent cx="5854065" cy="512445"/>
            <wp:effectExtent l="0" t="0" r="0" b="1905"/>
            <wp:docPr id="15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541DF" w14:textId="77777777" w:rsidR="00E5165E" w:rsidRDefault="00E5165E" w:rsidP="009E611B">
      <w:pPr>
        <w:keepNext/>
        <w:jc w:val="both"/>
      </w:pPr>
      <w:r>
        <w:lastRenderedPageBreak/>
        <w:t>Po stisku tlačítka, a pokud je soubor validní (splňuje podmínky pro import), systém zobrazí informaci o spuštění importu.</w:t>
      </w:r>
    </w:p>
    <w:p w14:paraId="62BCC201" w14:textId="77777777"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565B0FBD" wp14:editId="7E779E72">
            <wp:extent cx="5845175" cy="1683385"/>
            <wp:effectExtent l="0" t="0" r="3175" b="0"/>
            <wp:docPr id="16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B90D4" w14:textId="77777777" w:rsidR="00E5165E" w:rsidRDefault="00E5165E" w:rsidP="009E611B">
      <w:pPr>
        <w:jc w:val="both"/>
      </w:pPr>
      <w:r>
        <w:t>Do cca 10 minut</w:t>
      </w:r>
      <w:r>
        <w:rPr>
          <w:rStyle w:val="Znakapoznpodarou"/>
        </w:rPr>
        <w:footnoteReference w:id="12"/>
      </w:r>
      <w:r>
        <w:t xml:space="preserve"> by se na relevantní dílčí soupisce měla objevit data z importovaného XML souboru.</w:t>
      </w:r>
      <w:r>
        <w:rPr>
          <w:rStyle w:val="Znakapoznpodarou"/>
        </w:rPr>
        <w:footnoteReference w:id="13"/>
      </w:r>
    </w:p>
    <w:p w14:paraId="7FA00781" w14:textId="77777777" w:rsidR="00E5165E" w:rsidRDefault="00E5165E" w:rsidP="009E611B">
      <w:pPr>
        <w:jc w:val="both"/>
      </w:pPr>
      <w:r w:rsidRPr="00232CF9">
        <w:t xml:space="preserve">V případě, že soubor není validní (nesplňuje podmínky pro import), zobrazí </w:t>
      </w:r>
      <w:r w:rsidR="001F0766">
        <w:t xml:space="preserve">se </w:t>
      </w:r>
      <w:r w:rsidRPr="00232CF9">
        <w:t>červené chybové hlášení.</w:t>
      </w:r>
      <w:r w:rsidRPr="00232CF9">
        <w:rPr>
          <w:rStyle w:val="Znakapoznpodarou"/>
        </w:rPr>
        <w:footnoteReference w:id="14"/>
      </w:r>
      <w:r w:rsidRPr="00232CF9">
        <w:t xml:space="preserve"> Systém nedohrál žádná data. Uživatel musí provést úpravu XML souboru (dle kapitoly </w:t>
      </w:r>
      <w:r w:rsidRPr="00232CF9">
        <w:fldChar w:fldCharType="begin"/>
      </w:r>
      <w:r w:rsidRPr="00232CF9">
        <w:instrText xml:space="preserve"> REF _Ref457318873 \r \h </w:instrText>
      </w:r>
      <w:r>
        <w:instrText xml:space="preserve"> \* MERGEFORMAT </w:instrText>
      </w:r>
      <w:r w:rsidRPr="00232CF9">
        <w:fldChar w:fldCharType="separate"/>
      </w:r>
      <w:r w:rsidRPr="00232CF9">
        <w:t>3</w:t>
      </w:r>
      <w:r w:rsidRPr="00232CF9">
        <w:fldChar w:fldCharType="end"/>
      </w:r>
      <w:r w:rsidRPr="00232CF9">
        <w:t>) a</w:t>
      </w:r>
      <w:r w:rsidR="001F0766">
        <w:t> </w:t>
      </w:r>
      <w:r w:rsidRPr="00232CF9">
        <w:t xml:space="preserve">znovu provést připojení opraveného XML souboru (dle kapitoly </w:t>
      </w:r>
      <w:r w:rsidRPr="00232CF9">
        <w:fldChar w:fldCharType="begin"/>
      </w:r>
      <w:r w:rsidRPr="00232CF9">
        <w:instrText xml:space="preserve"> REF _Ref457318883 \r \h </w:instrText>
      </w:r>
      <w:r>
        <w:instrText xml:space="preserve"> \* MERGEFORMAT </w:instrText>
      </w:r>
      <w:r w:rsidRPr="00232CF9">
        <w:fldChar w:fldCharType="separate"/>
      </w:r>
      <w:r>
        <w:t>4.1</w:t>
      </w:r>
      <w:r w:rsidRPr="00232CF9">
        <w:fldChar w:fldCharType="end"/>
      </w:r>
      <w:r>
        <w:t>) a </w:t>
      </w:r>
      <w:r w:rsidRPr="00232CF9">
        <w:t xml:space="preserve">import (dle kapitoly </w:t>
      </w:r>
      <w:r w:rsidRPr="00232CF9">
        <w:fldChar w:fldCharType="begin"/>
      </w:r>
      <w:r w:rsidRPr="00232CF9">
        <w:instrText xml:space="preserve"> REF _Ref457318890 \r \h </w:instrText>
      </w:r>
      <w:r>
        <w:instrText xml:space="preserve"> \* MERGEFORMAT </w:instrText>
      </w:r>
      <w:r w:rsidRPr="00232CF9">
        <w:fldChar w:fldCharType="separate"/>
      </w:r>
      <w:r>
        <w:t>4.2</w:t>
      </w:r>
      <w:r w:rsidRPr="00232CF9">
        <w:fldChar w:fldCharType="end"/>
      </w:r>
      <w:r w:rsidRPr="00232CF9">
        <w:t>).</w:t>
      </w:r>
    </w:p>
    <w:p w14:paraId="394CCEAF" w14:textId="77777777"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4E0684FB" wp14:editId="6B287DE7">
            <wp:extent cx="5845175" cy="1393190"/>
            <wp:effectExtent l="0" t="0" r="3175" b="0"/>
            <wp:docPr id="17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1DBED" w14:textId="77777777" w:rsidR="00E5165E" w:rsidRDefault="00E5165E" w:rsidP="009E611B">
      <w:pPr>
        <w:jc w:val="both"/>
      </w:pPr>
    </w:p>
    <w:p w14:paraId="267EF076" w14:textId="77777777" w:rsidR="00E5165E" w:rsidRPr="004F1272" w:rsidRDefault="0042511D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52" w:name="_Toc456195426"/>
      <w:bookmarkStart w:id="53" w:name="_Toc474313082"/>
      <w:r>
        <w:t xml:space="preserve">4.3 </w:t>
      </w:r>
      <w:r w:rsidR="00E5165E" w:rsidRPr="004F1272">
        <w:t>Fyzická kontrola dat a doplnění</w:t>
      </w:r>
      <w:bookmarkEnd w:id="52"/>
      <w:bookmarkEnd w:id="53"/>
    </w:p>
    <w:p w14:paraId="6EDB9EC7" w14:textId="77777777" w:rsidR="00E5165E" w:rsidRDefault="00E5165E" w:rsidP="009E611B">
      <w:pPr>
        <w:jc w:val="both"/>
      </w:pPr>
      <w:r>
        <w:t>Po importu každého XML souboru by měl uživatel provést vizuální kontrolu naimportovaných dat v MS2014+ na relevantních dílčích soupiskách.</w:t>
      </w:r>
    </w:p>
    <w:p w14:paraId="7A67362B" w14:textId="77777777" w:rsidR="00E5165E" w:rsidRDefault="00E5165E" w:rsidP="009E611B">
      <w:pPr>
        <w:jc w:val="both"/>
      </w:pPr>
      <w:r>
        <w:t>V případě, že z jakéhokoliv důvodu nejsou některá povinná pole naplněna, je nezbytné provést jejich ruční doplnění (event. provést úpravu importního XML souboru a provést opětovný import).</w:t>
      </w:r>
    </w:p>
    <w:p w14:paraId="649615D1" w14:textId="77777777" w:rsidR="00321AA9" w:rsidRDefault="00321AA9" w:rsidP="009E611B">
      <w:pPr>
        <w:jc w:val="both"/>
      </w:pPr>
      <w:r>
        <w:t>P</w:t>
      </w:r>
      <w:r w:rsidRPr="00321AA9">
        <w:t xml:space="preserve">okud bude příjemce u jednotlivých </w:t>
      </w:r>
      <w:r>
        <w:t>dokladů uvádět veřejnou podporu, musí údaje doplnit ručně na soupisku.</w:t>
      </w:r>
    </w:p>
    <w:p w14:paraId="6CCFD90D" w14:textId="77777777" w:rsidR="00E5165E" w:rsidRDefault="00E5165E" w:rsidP="009E611B">
      <w:pPr>
        <w:jc w:val="both"/>
      </w:pPr>
      <w:r>
        <w:t>Uživatel může i založit zcela nové záznamy. Tedy část záznamů může být importována a část založena ručně.</w:t>
      </w:r>
    </w:p>
    <w:p w14:paraId="7CC6B7AA" w14:textId="77777777" w:rsidR="004D70C8" w:rsidRDefault="004D70C8" w:rsidP="009E611B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  <w:rPr>
          <w:sz w:val="22"/>
          <w:szCs w:val="22"/>
        </w:rPr>
      </w:pPr>
      <w:bookmarkStart w:id="54" w:name="_Toc474313083"/>
      <w:bookmarkStart w:id="55" w:name="_Toc456195427"/>
      <w:bookmarkStart w:id="56" w:name="_Ref457318528"/>
      <w:r>
        <w:lastRenderedPageBreak/>
        <w:t>5 Smazání naimportovaných záznamů</w:t>
      </w:r>
      <w:bookmarkEnd w:id="54"/>
    </w:p>
    <w:p w14:paraId="6E80DCFB" w14:textId="77777777" w:rsidR="004D70C8" w:rsidRDefault="004D70C8" w:rsidP="00691700">
      <w:pPr>
        <w:jc w:val="both"/>
      </w:pPr>
      <w:r>
        <w:t>Pokud je nutné z jakéhokoli důvodu provést smazání dříve naimportovaných záznamů, vstoupí uživatel na záložku SOUHRNNÁ SOUPISKA a stiskne tlačítko SMAZAT NAIMPORTOVANÉ DOKLADY SOUPISKY. Tímto dojde ke smazání všech naimportovaných dokladů ze všech naimportovaných XML souborů.</w:t>
      </w:r>
    </w:p>
    <w:p w14:paraId="60AA7C7F" w14:textId="77777777" w:rsidR="004D70C8" w:rsidRDefault="004D70C8" w:rsidP="004D70C8">
      <w:r>
        <w:rPr>
          <w:noProof/>
          <w:lang w:eastAsia="cs-CZ"/>
        </w:rPr>
        <w:drawing>
          <wp:inline distT="0" distB="0" distL="0" distR="0" wp14:anchorId="0B72F644" wp14:editId="545E3F2E">
            <wp:extent cx="5760720" cy="1145908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702F6" w14:textId="77777777" w:rsidR="004D70C8" w:rsidRDefault="004D70C8" w:rsidP="004D70C8">
      <w:r>
        <w:t>Systém vyzve uživatele k potvrzení záměru se smazáním naimportovaných záznamů. Pokud uživatel skutečně požaduje smazání naimportovaných záznamu, stiskne tlačítko OK.</w:t>
      </w:r>
    </w:p>
    <w:p w14:paraId="7BB93D47" w14:textId="77777777" w:rsidR="00CA7DF6" w:rsidRDefault="004D70C8" w:rsidP="00CA7DF6">
      <w:r>
        <w:rPr>
          <w:noProof/>
          <w:lang w:eastAsia="cs-CZ"/>
        </w:rPr>
        <w:drawing>
          <wp:inline distT="0" distB="0" distL="0" distR="0" wp14:anchorId="3EAAB58E" wp14:editId="3603ED5E">
            <wp:extent cx="3038475" cy="143827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0C98D" w14:textId="77777777" w:rsidR="00E5165E" w:rsidRPr="00CA7DF6" w:rsidRDefault="00A12187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6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Příklady plnění</w:t>
      </w:r>
      <w:bookmarkEnd w:id="55"/>
      <w:bookmarkEnd w:id="56"/>
    </w:p>
    <w:p w14:paraId="5DF0EA55" w14:textId="77777777" w:rsidR="00CA7DF6" w:rsidRDefault="00E5165E" w:rsidP="00CA7DF6">
      <w:pPr>
        <w:jc w:val="both"/>
      </w:pPr>
      <w:r>
        <w:t>V případě</w:t>
      </w:r>
      <w:r w:rsidR="007D1A75">
        <w:t xml:space="preserve"> potřeby mohou být všechny tři</w:t>
      </w:r>
      <w:r>
        <w:t xml:space="preserve"> dílčí soupisky součástí jednoho XML, a tedy může být proveden pouze import jednoho XML.</w:t>
      </w:r>
      <w:bookmarkStart w:id="57" w:name="_Toc456195413"/>
    </w:p>
    <w:p w14:paraId="7E5A9CFC" w14:textId="77777777" w:rsidR="00E5165E" w:rsidRPr="00CA7DF6" w:rsidRDefault="007D1A75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7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Přílohy</w:t>
      </w:r>
      <w:bookmarkEnd w:id="57"/>
      <w:r w:rsidR="00E72EA2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(33B)</w:t>
      </w:r>
    </w:p>
    <w:p w14:paraId="75457524" w14:textId="77777777" w:rsidR="00E5165E" w:rsidRPr="00784B16" w:rsidRDefault="00E5165E" w:rsidP="00E5165E">
      <w:pPr>
        <w:rPr>
          <w:b/>
        </w:rPr>
      </w:pPr>
      <w:r w:rsidRPr="00784B16">
        <w:rPr>
          <w:b/>
        </w:rPr>
        <w:t>XLSX soubory pro tvorbu importního XML souboru</w:t>
      </w:r>
      <w:r>
        <w:rPr>
          <w:b/>
        </w:rPr>
        <w:t xml:space="preserve"> uživatelem</w:t>
      </w:r>
      <w:r w:rsidRPr="00784B16">
        <w:rPr>
          <w:b/>
        </w:rPr>
        <w:t>:</w:t>
      </w:r>
    </w:p>
    <w:p w14:paraId="04ABE130" w14:textId="73C8BDEE" w:rsidR="00E5165E" w:rsidRPr="00784B16" w:rsidRDefault="00894596" w:rsidP="00E5165E">
      <w:pPr>
        <w:rPr>
          <w:i/>
          <w:sz w:val="20"/>
          <w:szCs w:val="20"/>
        </w:rPr>
      </w:pPr>
      <w:ins w:id="58" w:author="Jonášová Hana" w:date="2019-12-09T13:40:00Z">
        <w:r w:rsidRPr="00894596">
          <w:rPr>
            <w:i/>
            <w:sz w:val="20"/>
            <w:szCs w:val="20"/>
          </w:rPr>
          <w:t>SD-1 Generování XMLSD-1_K_Vyplneni</w:t>
        </w:r>
      </w:ins>
      <w:del w:id="59" w:author="Jonášová Hana" w:date="2019-12-09T13:40:00Z">
        <w:r w:rsidR="00E5165E" w:rsidRPr="00784B16" w:rsidDel="00894596">
          <w:rPr>
            <w:i/>
            <w:sz w:val="20"/>
            <w:szCs w:val="20"/>
          </w:rPr>
          <w:delText>SD-1_pro_XML_</w:delText>
        </w:r>
        <w:r w:rsidR="00335445" w:rsidRPr="00335445" w:rsidDel="00894596">
          <w:rPr>
            <w:i/>
          </w:rPr>
          <w:delText>20170113</w:delText>
        </w:r>
        <w:r w:rsidR="00E5165E" w:rsidRPr="00784B16" w:rsidDel="00894596">
          <w:rPr>
            <w:i/>
            <w:sz w:val="20"/>
            <w:szCs w:val="20"/>
          </w:rPr>
          <w:delText>_K_vyplnění</w:delText>
        </w:r>
      </w:del>
      <w:r w:rsidR="00E5165E" w:rsidRPr="00784B16">
        <w:rPr>
          <w:i/>
          <w:sz w:val="20"/>
          <w:szCs w:val="20"/>
        </w:rPr>
        <w:t>.xlsx</w:t>
      </w:r>
    </w:p>
    <w:p w14:paraId="50EAB2B2" w14:textId="56A29ACC" w:rsidR="00E5165E" w:rsidRPr="00784B16" w:rsidRDefault="00894596" w:rsidP="00E5165E">
      <w:pPr>
        <w:rPr>
          <w:i/>
          <w:sz w:val="20"/>
          <w:szCs w:val="20"/>
        </w:rPr>
      </w:pPr>
      <w:ins w:id="60" w:author="Jonášová Hana" w:date="2019-12-09T13:40:00Z">
        <w:r w:rsidRPr="00894596">
          <w:rPr>
            <w:i/>
            <w:sz w:val="20"/>
            <w:szCs w:val="20"/>
          </w:rPr>
          <w:t>SD-3 Generování XMLSD-3_K_Vyplneni</w:t>
        </w:r>
      </w:ins>
      <w:del w:id="61" w:author="Jonášová Hana" w:date="2019-12-09T13:40:00Z">
        <w:r w:rsidR="00E5165E" w:rsidRPr="00784B16" w:rsidDel="00894596">
          <w:rPr>
            <w:i/>
            <w:sz w:val="20"/>
            <w:szCs w:val="20"/>
          </w:rPr>
          <w:delText>SD-3_pro_XML_</w:delText>
        </w:r>
        <w:r w:rsidR="00335445" w:rsidRPr="00335445" w:rsidDel="00894596">
          <w:rPr>
            <w:i/>
          </w:rPr>
          <w:delText>20170113</w:delText>
        </w:r>
        <w:r w:rsidR="00E5165E" w:rsidRPr="00784B16" w:rsidDel="00894596">
          <w:rPr>
            <w:i/>
            <w:sz w:val="20"/>
            <w:szCs w:val="20"/>
          </w:rPr>
          <w:delText>_K_vyplnění</w:delText>
        </w:r>
      </w:del>
      <w:r w:rsidR="00E5165E" w:rsidRPr="00784B16">
        <w:rPr>
          <w:i/>
          <w:sz w:val="20"/>
          <w:szCs w:val="20"/>
        </w:rPr>
        <w:t>.xlsx</w:t>
      </w:r>
    </w:p>
    <w:p w14:paraId="56D642B6" w14:textId="4424698F" w:rsidR="00612466" w:rsidRDefault="00894596" w:rsidP="00E5165E">
      <w:pPr>
        <w:rPr>
          <w:i/>
          <w:sz w:val="20"/>
          <w:szCs w:val="20"/>
        </w:rPr>
      </w:pPr>
      <w:ins w:id="62" w:author="Jonášová Hana" w:date="2019-12-09T13:40:00Z">
        <w:r w:rsidRPr="00894596">
          <w:rPr>
            <w:i/>
            <w:sz w:val="20"/>
            <w:szCs w:val="20"/>
          </w:rPr>
          <w:t>SD-Prijmy Generování XML_K_Vyplneni</w:t>
        </w:r>
      </w:ins>
      <w:del w:id="63" w:author="Jonášová Hana" w:date="2019-12-09T13:40:00Z">
        <w:r w:rsidR="00E5165E" w:rsidRPr="00784B16" w:rsidDel="00894596">
          <w:rPr>
            <w:i/>
            <w:sz w:val="20"/>
            <w:szCs w:val="20"/>
          </w:rPr>
          <w:delText>SD-Prijmy_pro_XML</w:delText>
        </w:r>
        <w:r w:rsidR="000A74D9" w:rsidDel="00894596">
          <w:rPr>
            <w:i/>
            <w:sz w:val="20"/>
            <w:szCs w:val="20"/>
          </w:rPr>
          <w:delText>_</w:delText>
        </w:r>
        <w:r w:rsidR="00335445" w:rsidRPr="00335445" w:rsidDel="00894596">
          <w:rPr>
            <w:i/>
          </w:rPr>
          <w:delText>20170113</w:delText>
        </w:r>
        <w:r w:rsidR="00E5165E" w:rsidRPr="00784B16" w:rsidDel="00894596">
          <w:rPr>
            <w:i/>
            <w:sz w:val="20"/>
            <w:szCs w:val="20"/>
          </w:rPr>
          <w:delText>_K_vyplnění</w:delText>
        </w:r>
      </w:del>
      <w:r w:rsidR="00E5165E" w:rsidRPr="00784B16">
        <w:rPr>
          <w:i/>
          <w:sz w:val="20"/>
          <w:szCs w:val="20"/>
        </w:rPr>
        <w:t>.xlsx</w:t>
      </w:r>
    </w:p>
    <w:p w14:paraId="74CA171B" w14:textId="77777777" w:rsidR="00E5165E" w:rsidRPr="004F1272" w:rsidRDefault="00E5165E" w:rsidP="00E5165E">
      <w:pPr>
        <w:rPr>
          <w:b/>
        </w:rPr>
      </w:pPr>
      <w:r w:rsidRPr="004F1272">
        <w:rPr>
          <w:b/>
        </w:rPr>
        <w:t>Ukázkové vyplněné XLSX soubory pro tvorbu importního XML souboru:</w:t>
      </w:r>
    </w:p>
    <w:p w14:paraId="07E56298" w14:textId="4C569317" w:rsidR="00E5165E" w:rsidRPr="00784B16" w:rsidRDefault="00894596" w:rsidP="00E5165E">
      <w:pPr>
        <w:rPr>
          <w:i/>
          <w:sz w:val="20"/>
          <w:szCs w:val="20"/>
        </w:rPr>
      </w:pPr>
      <w:ins w:id="64" w:author="Jonášová Hana" w:date="2019-12-09T13:40:00Z">
        <w:r w:rsidRPr="00894596">
          <w:rPr>
            <w:i/>
            <w:sz w:val="20"/>
            <w:szCs w:val="20"/>
          </w:rPr>
          <w:t>SD-1 Generování XMLSD-1_Příklad</w:t>
        </w:r>
      </w:ins>
      <w:del w:id="65" w:author="Jonášová Hana" w:date="2019-12-09T13:40:00Z">
        <w:r w:rsidR="00E5165E" w:rsidRPr="00784B16" w:rsidDel="00894596">
          <w:rPr>
            <w:i/>
            <w:sz w:val="20"/>
            <w:szCs w:val="20"/>
          </w:rPr>
          <w:delText>SD-1_pro_XML_</w:delText>
        </w:r>
        <w:r w:rsidR="00335445" w:rsidRPr="00335445" w:rsidDel="00894596">
          <w:rPr>
            <w:i/>
          </w:rPr>
          <w:delText>20170113</w:delText>
        </w:r>
        <w:r w:rsidR="00E5165E" w:rsidRPr="00784B16" w:rsidDel="00894596">
          <w:rPr>
            <w:i/>
            <w:sz w:val="20"/>
            <w:szCs w:val="20"/>
          </w:rPr>
          <w:delText>_Příklad</w:delText>
        </w:r>
      </w:del>
      <w:r w:rsidR="00E5165E" w:rsidRPr="00784B16">
        <w:rPr>
          <w:i/>
          <w:sz w:val="20"/>
          <w:szCs w:val="20"/>
        </w:rPr>
        <w:t>.xlsx</w:t>
      </w:r>
    </w:p>
    <w:p w14:paraId="06041765" w14:textId="3DE8BEC8" w:rsidR="00E5165E" w:rsidRPr="00784B16" w:rsidRDefault="00894596" w:rsidP="00E5165E">
      <w:pPr>
        <w:rPr>
          <w:i/>
          <w:sz w:val="20"/>
          <w:szCs w:val="20"/>
        </w:rPr>
      </w:pPr>
      <w:ins w:id="66" w:author="Jonášová Hana" w:date="2019-12-09T13:40:00Z">
        <w:r w:rsidRPr="00894596">
          <w:rPr>
            <w:i/>
            <w:sz w:val="20"/>
            <w:szCs w:val="20"/>
          </w:rPr>
          <w:t>SD-3 Generování XMLSD-3_Příklad</w:t>
        </w:r>
      </w:ins>
      <w:del w:id="67" w:author="Jonášová Hana" w:date="2019-12-09T13:40:00Z">
        <w:r w:rsidR="00E5165E" w:rsidRPr="00784B16" w:rsidDel="00894596">
          <w:rPr>
            <w:i/>
            <w:sz w:val="20"/>
            <w:szCs w:val="20"/>
          </w:rPr>
          <w:delText>SD-3_pro_XML_</w:delText>
        </w:r>
        <w:r w:rsidR="00335445" w:rsidRPr="00335445" w:rsidDel="00894596">
          <w:rPr>
            <w:i/>
          </w:rPr>
          <w:delText>20170113</w:delText>
        </w:r>
        <w:r w:rsidR="00E5165E" w:rsidRPr="00784B16" w:rsidDel="00894596">
          <w:rPr>
            <w:i/>
            <w:sz w:val="20"/>
            <w:szCs w:val="20"/>
          </w:rPr>
          <w:delText>_Příklad</w:delText>
        </w:r>
      </w:del>
      <w:r w:rsidR="00E5165E" w:rsidRPr="00784B16">
        <w:rPr>
          <w:i/>
          <w:sz w:val="20"/>
          <w:szCs w:val="20"/>
        </w:rPr>
        <w:t>.xlsx</w:t>
      </w:r>
    </w:p>
    <w:p w14:paraId="66023DAE" w14:textId="0DDD3A13" w:rsidR="008905B6" w:rsidRDefault="00894596" w:rsidP="00100F29">
      <w:pPr>
        <w:rPr>
          <w:i/>
          <w:sz w:val="20"/>
          <w:szCs w:val="20"/>
        </w:rPr>
      </w:pPr>
      <w:ins w:id="68" w:author="Jonášová Hana" w:date="2019-12-09T13:41:00Z">
        <w:r w:rsidRPr="00894596">
          <w:rPr>
            <w:i/>
            <w:sz w:val="20"/>
            <w:szCs w:val="20"/>
          </w:rPr>
          <w:t>SD-Prijmy Generování XML_Příklad</w:t>
        </w:r>
      </w:ins>
      <w:del w:id="69" w:author="Jonášová Hana" w:date="2019-12-09T13:41:00Z">
        <w:r w:rsidR="00E5165E" w:rsidRPr="00784B16" w:rsidDel="00894596">
          <w:rPr>
            <w:i/>
            <w:sz w:val="20"/>
            <w:szCs w:val="20"/>
          </w:rPr>
          <w:delText>SD-Prijmy_pro_XML_</w:delText>
        </w:r>
        <w:r w:rsidR="00335445" w:rsidRPr="00335445" w:rsidDel="00894596">
          <w:rPr>
            <w:i/>
          </w:rPr>
          <w:delText>20170113</w:delText>
        </w:r>
        <w:r w:rsidR="00E5165E" w:rsidRPr="00784B16" w:rsidDel="00894596">
          <w:rPr>
            <w:i/>
            <w:sz w:val="20"/>
            <w:szCs w:val="20"/>
          </w:rPr>
          <w:delText>_Příklad</w:delText>
        </w:r>
      </w:del>
      <w:r w:rsidR="00E5165E" w:rsidRPr="00784B16">
        <w:rPr>
          <w:i/>
          <w:sz w:val="20"/>
          <w:szCs w:val="20"/>
        </w:rPr>
        <w:t>.xlsx</w:t>
      </w:r>
    </w:p>
    <w:p w14:paraId="7F051AB1" w14:textId="77777777" w:rsidR="00612466" w:rsidRDefault="00775CF7" w:rsidP="00775CF7">
      <w:pPr>
        <w:rPr>
          <w:b/>
        </w:rPr>
      </w:pPr>
      <w:r>
        <w:rPr>
          <w:b/>
        </w:rPr>
        <w:t>Ukázkové vyplněné XML</w:t>
      </w:r>
      <w:r w:rsidRPr="004F1272">
        <w:rPr>
          <w:b/>
        </w:rPr>
        <w:t xml:space="preserve"> soubory</w:t>
      </w:r>
      <w:r>
        <w:rPr>
          <w:b/>
        </w:rPr>
        <w:t>:</w:t>
      </w:r>
    </w:p>
    <w:p w14:paraId="01DDFA61" w14:textId="08431107" w:rsidR="00775CF7" w:rsidRDefault="00894596" w:rsidP="00775CF7">
      <w:pPr>
        <w:rPr>
          <w:i/>
          <w:sz w:val="20"/>
          <w:szCs w:val="20"/>
        </w:rPr>
      </w:pPr>
      <w:ins w:id="70" w:author="Jonášová Hana" w:date="2019-12-09T13:41:00Z">
        <w:r w:rsidRPr="00894596">
          <w:rPr>
            <w:i/>
            <w:sz w:val="20"/>
            <w:szCs w:val="20"/>
          </w:rPr>
          <w:lastRenderedPageBreak/>
          <w:t>SD-1 Generování XMLSD-1_Příklad</w:t>
        </w:r>
      </w:ins>
      <w:del w:id="71" w:author="Jonášová Hana" w:date="2019-12-09T13:41:00Z">
        <w:r w:rsidR="00775CF7" w:rsidRPr="00775CF7" w:rsidDel="00894596">
          <w:rPr>
            <w:i/>
            <w:sz w:val="20"/>
            <w:szCs w:val="20"/>
          </w:rPr>
          <w:delText>SD-1_20170113_Příklad</w:delText>
        </w:r>
      </w:del>
      <w:r w:rsidR="00775CF7">
        <w:rPr>
          <w:i/>
          <w:sz w:val="20"/>
          <w:szCs w:val="20"/>
        </w:rPr>
        <w:t>.xml</w:t>
      </w:r>
    </w:p>
    <w:p w14:paraId="3BDB1B4D" w14:textId="4979A656" w:rsidR="00775CF7" w:rsidRDefault="00894596" w:rsidP="00775CF7">
      <w:pPr>
        <w:rPr>
          <w:i/>
          <w:sz w:val="20"/>
          <w:szCs w:val="20"/>
        </w:rPr>
      </w:pPr>
      <w:ins w:id="72" w:author="Jonášová Hana" w:date="2019-12-09T13:41:00Z">
        <w:r w:rsidRPr="00894596">
          <w:rPr>
            <w:i/>
            <w:sz w:val="20"/>
            <w:szCs w:val="20"/>
          </w:rPr>
          <w:t>SD-3 Generování XMLSD-3_Příklad</w:t>
        </w:r>
      </w:ins>
      <w:del w:id="73" w:author="Jonášová Hana" w:date="2019-12-09T13:41:00Z">
        <w:r w:rsidR="00775CF7" w:rsidRPr="00775CF7" w:rsidDel="00894596">
          <w:rPr>
            <w:i/>
            <w:sz w:val="20"/>
            <w:szCs w:val="20"/>
          </w:rPr>
          <w:delText>SD-3_20170113_Příklad</w:delText>
        </w:r>
      </w:del>
      <w:r w:rsidR="00775CF7">
        <w:rPr>
          <w:i/>
          <w:sz w:val="20"/>
          <w:szCs w:val="20"/>
        </w:rPr>
        <w:t>.xml</w:t>
      </w:r>
    </w:p>
    <w:p w14:paraId="5FB33E6D" w14:textId="087751C5" w:rsidR="00775CF7" w:rsidRPr="00100F29" w:rsidRDefault="00894596" w:rsidP="00775CF7">
      <w:pPr>
        <w:rPr>
          <w:i/>
          <w:sz w:val="20"/>
          <w:szCs w:val="20"/>
        </w:rPr>
      </w:pPr>
      <w:ins w:id="74" w:author="Jonášová Hana" w:date="2019-12-09T13:41:00Z">
        <w:r w:rsidRPr="00894596">
          <w:rPr>
            <w:i/>
            <w:sz w:val="20"/>
            <w:szCs w:val="20"/>
          </w:rPr>
          <w:t>SD-Prijmy Generování XML_Příklad</w:t>
        </w:r>
      </w:ins>
      <w:bookmarkStart w:id="75" w:name="_GoBack"/>
      <w:bookmarkEnd w:id="75"/>
      <w:del w:id="76" w:author="Jonášová Hana" w:date="2019-12-09T13:41:00Z">
        <w:r w:rsidR="00775CF7" w:rsidRPr="00775CF7" w:rsidDel="00894596">
          <w:rPr>
            <w:i/>
            <w:sz w:val="20"/>
            <w:szCs w:val="20"/>
          </w:rPr>
          <w:delText>SD-Prijmy_20170113_Příklad</w:delText>
        </w:r>
      </w:del>
      <w:r w:rsidR="00775CF7">
        <w:rPr>
          <w:i/>
          <w:sz w:val="20"/>
          <w:szCs w:val="20"/>
        </w:rPr>
        <w:t>.xml</w:t>
      </w:r>
    </w:p>
    <w:sectPr w:rsidR="00775CF7" w:rsidRPr="00100F29" w:rsidSect="00E84749">
      <w:footerReference w:type="default" r:id="rId28"/>
      <w:head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83174" w14:textId="77777777" w:rsidR="00AE175F" w:rsidRDefault="00AE175F" w:rsidP="00FB5CC8">
      <w:pPr>
        <w:spacing w:after="0" w:line="240" w:lineRule="auto"/>
      </w:pPr>
      <w:r>
        <w:separator/>
      </w:r>
    </w:p>
  </w:endnote>
  <w:endnote w:type="continuationSeparator" w:id="0">
    <w:p w14:paraId="6B2C4362" w14:textId="77777777" w:rsidR="00AE175F" w:rsidRDefault="00AE175F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14:paraId="5F57FF71" w14:textId="4D735CCC" w:rsidR="00AE175F" w:rsidRDefault="00AE17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596">
          <w:rPr>
            <w:noProof/>
          </w:rPr>
          <w:t>18</w:t>
        </w:r>
        <w:r>
          <w:fldChar w:fldCharType="end"/>
        </w:r>
      </w:p>
    </w:sdtContent>
  </w:sdt>
  <w:p w14:paraId="4DEF7B79" w14:textId="77777777" w:rsidR="00AE175F" w:rsidRDefault="00AE175F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4D88F" w14:textId="77777777" w:rsidR="00AE175F" w:rsidRDefault="00AE175F" w:rsidP="00FB5CC8">
      <w:pPr>
        <w:spacing w:after="0" w:line="240" w:lineRule="auto"/>
      </w:pPr>
      <w:r>
        <w:separator/>
      </w:r>
    </w:p>
  </w:footnote>
  <w:footnote w:type="continuationSeparator" w:id="0">
    <w:p w14:paraId="4AA34B71" w14:textId="77777777" w:rsidR="00AE175F" w:rsidRDefault="00AE175F" w:rsidP="00FB5CC8">
      <w:pPr>
        <w:spacing w:after="0" w:line="240" w:lineRule="auto"/>
      </w:pPr>
      <w:r>
        <w:continuationSeparator/>
      </w:r>
    </w:p>
  </w:footnote>
  <w:footnote w:id="1">
    <w:p w14:paraId="538C460B" w14:textId="77777777"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1A5D3D">
        <w:rPr>
          <w:rStyle w:val="Znakapoznpodarou"/>
          <w:sz w:val="18"/>
          <w:szCs w:val="18"/>
        </w:rPr>
        <w:footnoteRef/>
      </w:r>
      <w:r w:rsidRPr="001A5D3D">
        <w:rPr>
          <w:sz w:val="18"/>
          <w:szCs w:val="18"/>
        </w:rPr>
        <w:t xml:space="preserve"> </w:t>
      </w:r>
      <w:r w:rsidRPr="00691700">
        <w:rPr>
          <w:rFonts w:asciiTheme="minorHAnsi" w:hAnsiTheme="minorHAnsi"/>
        </w:rPr>
        <w:t>VAR2(64) … textové pole, v závorce uveden maximální počet znaků (např. 64),</w:t>
      </w:r>
    </w:p>
    <w:p w14:paraId="4767F58D" w14:textId="77777777"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691700">
        <w:rPr>
          <w:rFonts w:asciiTheme="minorHAnsi" w:hAnsiTheme="minorHAnsi"/>
        </w:rPr>
        <w:t>NUM(14,2) … číselné pole, v závorce uveden maximální počet míst (např. 14 pozic, max. 2 za desetinnou čárkou),</w:t>
      </w:r>
    </w:p>
    <w:p w14:paraId="7A440F17" w14:textId="77777777" w:rsidR="00AE175F" w:rsidRPr="00691700" w:rsidRDefault="00AE175F" w:rsidP="00E5165E">
      <w:pPr>
        <w:pStyle w:val="MPtext"/>
        <w:spacing w:after="0" w:line="240" w:lineRule="auto"/>
        <w:rPr>
          <w:rFonts w:asciiTheme="minorHAnsi" w:hAnsiTheme="minorHAnsi"/>
        </w:rPr>
      </w:pPr>
      <w:r w:rsidRPr="00691700">
        <w:rPr>
          <w:rFonts w:asciiTheme="minorHAnsi" w:hAnsiTheme="minorHAnsi"/>
        </w:rPr>
        <w:t>DATE … datumové pole ve formátu dd.mm.rr (např. 01.03.2016),</w:t>
      </w:r>
    </w:p>
    <w:p w14:paraId="2003E2A3" w14:textId="77777777" w:rsidR="00AE175F" w:rsidRPr="001A5D3D" w:rsidRDefault="00AE175F" w:rsidP="00E5165E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sz w:val="18"/>
          <w:szCs w:val="18"/>
        </w:rPr>
      </w:pPr>
      <w:r w:rsidRPr="00691700">
        <w:rPr>
          <w:sz w:val="20"/>
          <w:szCs w:val="20"/>
        </w:rPr>
        <w:t>* … povinné pole (pouze sloupce A, B a C).</w:t>
      </w:r>
    </w:p>
  </w:footnote>
  <w:footnote w:id="2">
    <w:p w14:paraId="501A55AA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Detailněji přímo v XLSX souboru.</w:t>
      </w:r>
    </w:p>
  </w:footnote>
  <w:footnote w:id="3">
    <w:p w14:paraId="1D553B6B" w14:textId="77777777"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Problematika blíže viz kapitola </w:t>
      </w:r>
      <w:r>
        <w:fldChar w:fldCharType="begin"/>
      </w:r>
      <w:r>
        <w:instrText xml:space="preserve"> REF _Ref457813979 \r \h </w:instrText>
      </w:r>
      <w:r>
        <w:fldChar w:fldCharType="separate"/>
      </w:r>
      <w:r>
        <w:t>2</w:t>
      </w:r>
      <w:r>
        <w:fldChar w:fldCharType="end"/>
      </w:r>
      <w:r w:rsidRPr="00036C5D">
        <w:t>.</w:t>
      </w:r>
    </w:p>
  </w:footnote>
  <w:footnote w:id="4">
    <w:p w14:paraId="69D5377C" w14:textId="77777777"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úspěšný export dat z XLSX do XML a následný import XML do IS KP14+ jsou povinné pouze sloupce A, B a</w:t>
      </w:r>
      <w:r w:rsidR="005834AF">
        <w:t> </w:t>
      </w:r>
      <w:r>
        <w:t>C. Nicméně je v zájmu uživatele vyplnit maximum hodnot, aby si minimalizoval nutnost ručního plnění dat v IS KP14+.</w:t>
      </w:r>
    </w:p>
  </w:footnote>
  <w:footnote w:id="5">
    <w:p w14:paraId="33BE720E" w14:textId="77777777"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Pokud se karta nezobrazuje, uživatel provede její zaktivnění dle postupu v kapitole </w:t>
      </w:r>
      <w:r w:rsidRPr="00036C5D">
        <w:fldChar w:fldCharType="begin"/>
      </w:r>
      <w:r w:rsidRPr="00036C5D">
        <w:instrText xml:space="preserve"> REF _Ref457318596 \r \h </w:instrText>
      </w:r>
      <w:r>
        <w:instrText xml:space="preserve"> \* MERGEFORMAT </w:instrText>
      </w:r>
      <w:r w:rsidRPr="00036C5D">
        <w:fldChar w:fldCharType="separate"/>
      </w:r>
      <w:r>
        <w:t>3.1</w:t>
      </w:r>
      <w:r w:rsidRPr="00036C5D">
        <w:fldChar w:fldCharType="end"/>
      </w:r>
      <w:r w:rsidRPr="00036C5D">
        <w:t>.</w:t>
      </w:r>
    </w:p>
  </w:footnote>
  <w:footnote w:id="6">
    <w:p w14:paraId="2C2A4D0B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Aktuálně se nezobrazuje na obrazovce v IS KP14+, nicméně v budoucnu to předpokládáme.</w:t>
      </w:r>
    </w:p>
  </w:footnote>
  <w:footnote w:id="7">
    <w:p w14:paraId="6DDA5D2F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Dle hodnoty pro TYPDOKLADU jsou relevantní další atributy (viz vždy zeleně nad atributem).</w:t>
      </w:r>
    </w:p>
  </w:footnote>
  <w:footnote w:id="8">
    <w:p w14:paraId="6D35CB22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Pole se vyplňuje pouze, pokud ještě není vyplněné.</w:t>
      </w:r>
    </w:p>
  </w:footnote>
  <w:footnote w:id="9">
    <w:p w14:paraId="43BEC951" w14:textId="77777777"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 xml:space="preserve">Postup přípravy XML je uveden v kapitole </w:t>
      </w:r>
      <w:r>
        <w:fldChar w:fldCharType="begin"/>
      </w:r>
      <w:r w:rsidRPr="00691700">
        <w:instrText xml:space="preserve"> REF _Ref457318563 \r \h </w:instrText>
      </w:r>
      <w:r w:rsidR="001F0766">
        <w:instrText xml:space="preserve"> \* MERGEFORMAT </w:instrText>
      </w:r>
      <w:r>
        <w:fldChar w:fldCharType="separate"/>
      </w:r>
      <w:r w:rsidRPr="00691700">
        <w:t>3</w:t>
      </w:r>
      <w:r>
        <w:fldChar w:fldCharType="end"/>
      </w:r>
      <w:r w:rsidRPr="00691700">
        <w:t>.</w:t>
      </w:r>
    </w:p>
  </w:footnote>
  <w:footnote w:id="10">
    <w:p w14:paraId="093E0CE9" w14:textId="77777777"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>Lze si zobrazit předchozí nahrané XML, jehož název se v poli zobrazuje.</w:t>
      </w:r>
    </w:p>
  </w:footnote>
  <w:footnote w:id="11">
    <w:p w14:paraId="2C81EA03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Proces importu viz kapitola </w:t>
      </w:r>
      <w:r>
        <w:fldChar w:fldCharType="begin"/>
      </w:r>
      <w:r>
        <w:instrText xml:space="preserve"> REF _Ref457806953 \r \h </w:instrText>
      </w:r>
      <w:r>
        <w:fldChar w:fldCharType="separate"/>
      </w:r>
      <w:r>
        <w:t>4.2</w:t>
      </w:r>
      <w:r>
        <w:fldChar w:fldCharType="end"/>
      </w:r>
      <w:r>
        <w:t>.</w:t>
      </w:r>
    </w:p>
  </w:footnote>
  <w:footnote w:id="12">
    <w:p w14:paraId="0EFB44BE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V budoucnu bude o provedeném importu uživatel informován depeší.</w:t>
      </w:r>
    </w:p>
  </w:footnote>
  <w:footnote w:id="13">
    <w:p w14:paraId="5888E3B8" w14:textId="77777777" w:rsidR="00AE175F" w:rsidRDefault="00AE175F" w:rsidP="006917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Importovaná data se neobjeví, pokud uživatel „vstoupí“ na relevantní dílčí soupisce a zde setrvá (neprobíhá „živé“ zobrazování dat). Je nutné provést „obnovení obrazovky“ a to překliknutím na jinou záložku a opět se následně vrátit na relevantní dílčí soupisku.</w:t>
      </w:r>
    </w:p>
  </w:footnote>
  <w:footnote w:id="14">
    <w:p w14:paraId="1694FA9D" w14:textId="77777777"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Text chybového hlášení může být odlišný. Vždy však je červený.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14D61" w14:textId="77777777" w:rsidR="00AE175F" w:rsidRDefault="00AE175F" w:rsidP="0056454D">
    <w:pPr>
      <w:pStyle w:val="Zhlav"/>
      <w:jc w:val="center"/>
    </w:pPr>
    <w:r>
      <w:rPr>
        <w:noProof/>
        <w:lang w:eastAsia="cs-CZ"/>
      </w:rPr>
      <w:drawing>
        <wp:inline distT="0" distB="0" distL="0" distR="0" wp14:anchorId="51930D83" wp14:editId="117A41D8">
          <wp:extent cx="5270500" cy="870421"/>
          <wp:effectExtent l="0" t="0" r="6350" b="6350"/>
          <wp:docPr id="20" name="Obrázek 20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A26931" w14:textId="77777777" w:rsidR="00AE175F" w:rsidRDefault="00AE17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9A025" w14:textId="77777777" w:rsidR="00AE175F" w:rsidRDefault="00AE17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A3CBA7C" wp14:editId="26CAF7AC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2449"/>
    <w:multiLevelType w:val="hybridMultilevel"/>
    <w:tmpl w:val="C5C6CEFC"/>
    <w:lvl w:ilvl="0" w:tplc="FCD62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E16F36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96213CE"/>
    <w:multiLevelType w:val="hybridMultilevel"/>
    <w:tmpl w:val="FC1E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17707"/>
    <w:multiLevelType w:val="hybridMultilevel"/>
    <w:tmpl w:val="3A68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0367"/>
    <w:multiLevelType w:val="hybridMultilevel"/>
    <w:tmpl w:val="607E28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84B9E"/>
    <w:multiLevelType w:val="hybridMultilevel"/>
    <w:tmpl w:val="08005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nášová Hana">
    <w15:presenceInfo w15:providerId="AD" w15:userId="S-1-5-21-1453678106-484518242-318601546-148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3A21"/>
    <w:rsid w:val="00025B97"/>
    <w:rsid w:val="00026F76"/>
    <w:rsid w:val="0005490E"/>
    <w:rsid w:val="00066B8C"/>
    <w:rsid w:val="000A3D9C"/>
    <w:rsid w:val="000A74D9"/>
    <w:rsid w:val="000A75EF"/>
    <w:rsid w:val="000B00BD"/>
    <w:rsid w:val="00100F29"/>
    <w:rsid w:val="001176EE"/>
    <w:rsid w:val="00130972"/>
    <w:rsid w:val="00132B9B"/>
    <w:rsid w:val="0014254A"/>
    <w:rsid w:val="00145764"/>
    <w:rsid w:val="00161EE1"/>
    <w:rsid w:val="0018397C"/>
    <w:rsid w:val="00183C1D"/>
    <w:rsid w:val="001846BE"/>
    <w:rsid w:val="00185A99"/>
    <w:rsid w:val="001C6A90"/>
    <w:rsid w:val="001D0803"/>
    <w:rsid w:val="001D2C6E"/>
    <w:rsid w:val="001D691F"/>
    <w:rsid w:val="001D6B68"/>
    <w:rsid w:val="001E107B"/>
    <w:rsid w:val="001F0766"/>
    <w:rsid w:val="001F3A14"/>
    <w:rsid w:val="00225D85"/>
    <w:rsid w:val="0024538B"/>
    <w:rsid w:val="0027270B"/>
    <w:rsid w:val="002C212D"/>
    <w:rsid w:val="002C22D8"/>
    <w:rsid w:val="002C449C"/>
    <w:rsid w:val="002D6AB2"/>
    <w:rsid w:val="00302F0D"/>
    <w:rsid w:val="00315105"/>
    <w:rsid w:val="00321AA9"/>
    <w:rsid w:val="00325FA5"/>
    <w:rsid w:val="0033222E"/>
    <w:rsid w:val="00332D2C"/>
    <w:rsid w:val="00335445"/>
    <w:rsid w:val="00345C97"/>
    <w:rsid w:val="003947E2"/>
    <w:rsid w:val="00394B5A"/>
    <w:rsid w:val="003A312B"/>
    <w:rsid w:val="003C0B3C"/>
    <w:rsid w:val="003C25A4"/>
    <w:rsid w:val="003F395B"/>
    <w:rsid w:val="003F3AFA"/>
    <w:rsid w:val="004004B1"/>
    <w:rsid w:val="0040431D"/>
    <w:rsid w:val="004155AF"/>
    <w:rsid w:val="0042511D"/>
    <w:rsid w:val="00432BF4"/>
    <w:rsid w:val="004578F3"/>
    <w:rsid w:val="004A7026"/>
    <w:rsid w:val="004B0B4A"/>
    <w:rsid w:val="004D70C8"/>
    <w:rsid w:val="00502B00"/>
    <w:rsid w:val="00551C9A"/>
    <w:rsid w:val="00563813"/>
    <w:rsid w:val="0056454D"/>
    <w:rsid w:val="00564933"/>
    <w:rsid w:val="00570C93"/>
    <w:rsid w:val="00577BED"/>
    <w:rsid w:val="005834AF"/>
    <w:rsid w:val="00587375"/>
    <w:rsid w:val="005A025B"/>
    <w:rsid w:val="005A15D6"/>
    <w:rsid w:val="005A6410"/>
    <w:rsid w:val="005B4B30"/>
    <w:rsid w:val="005B6A8A"/>
    <w:rsid w:val="005D2B2D"/>
    <w:rsid w:val="005D44A7"/>
    <w:rsid w:val="005E70F0"/>
    <w:rsid w:val="00612466"/>
    <w:rsid w:val="006161F6"/>
    <w:rsid w:val="0063049E"/>
    <w:rsid w:val="0065789A"/>
    <w:rsid w:val="006724F0"/>
    <w:rsid w:val="006831DE"/>
    <w:rsid w:val="00691700"/>
    <w:rsid w:val="006924BC"/>
    <w:rsid w:val="006B6AE0"/>
    <w:rsid w:val="006C1722"/>
    <w:rsid w:val="006C17C7"/>
    <w:rsid w:val="006E3222"/>
    <w:rsid w:val="006E6555"/>
    <w:rsid w:val="00700424"/>
    <w:rsid w:val="00717563"/>
    <w:rsid w:val="0075738E"/>
    <w:rsid w:val="00775CF7"/>
    <w:rsid w:val="007B44A7"/>
    <w:rsid w:val="007C4D17"/>
    <w:rsid w:val="007D1A75"/>
    <w:rsid w:val="007E0D78"/>
    <w:rsid w:val="007E7B0C"/>
    <w:rsid w:val="008240F8"/>
    <w:rsid w:val="008333FF"/>
    <w:rsid w:val="008472FF"/>
    <w:rsid w:val="0085071B"/>
    <w:rsid w:val="00866DF6"/>
    <w:rsid w:val="00874B9E"/>
    <w:rsid w:val="00884D7D"/>
    <w:rsid w:val="008905B6"/>
    <w:rsid w:val="00894596"/>
    <w:rsid w:val="008A30F2"/>
    <w:rsid w:val="008C1E9C"/>
    <w:rsid w:val="008C28A7"/>
    <w:rsid w:val="008C7C9A"/>
    <w:rsid w:val="008D551E"/>
    <w:rsid w:val="00905FD4"/>
    <w:rsid w:val="00906578"/>
    <w:rsid w:val="0092601B"/>
    <w:rsid w:val="009266C5"/>
    <w:rsid w:val="009565F4"/>
    <w:rsid w:val="009638E8"/>
    <w:rsid w:val="00971610"/>
    <w:rsid w:val="0098581E"/>
    <w:rsid w:val="009B2645"/>
    <w:rsid w:val="009E2F07"/>
    <w:rsid w:val="009E611B"/>
    <w:rsid w:val="00A04C12"/>
    <w:rsid w:val="00A0645D"/>
    <w:rsid w:val="00A12187"/>
    <w:rsid w:val="00A13BD4"/>
    <w:rsid w:val="00A14C84"/>
    <w:rsid w:val="00A16ADE"/>
    <w:rsid w:val="00A27F5A"/>
    <w:rsid w:val="00A40B28"/>
    <w:rsid w:val="00A5228E"/>
    <w:rsid w:val="00A65D91"/>
    <w:rsid w:val="00A72BBD"/>
    <w:rsid w:val="00A8148D"/>
    <w:rsid w:val="00AD702D"/>
    <w:rsid w:val="00AD7751"/>
    <w:rsid w:val="00AE175F"/>
    <w:rsid w:val="00B01C22"/>
    <w:rsid w:val="00B02459"/>
    <w:rsid w:val="00B031AB"/>
    <w:rsid w:val="00B1574C"/>
    <w:rsid w:val="00B42483"/>
    <w:rsid w:val="00B5275D"/>
    <w:rsid w:val="00B6234B"/>
    <w:rsid w:val="00B915F9"/>
    <w:rsid w:val="00BA6CE1"/>
    <w:rsid w:val="00BD3AEF"/>
    <w:rsid w:val="00BE4991"/>
    <w:rsid w:val="00C034F6"/>
    <w:rsid w:val="00C15AB9"/>
    <w:rsid w:val="00C165FF"/>
    <w:rsid w:val="00C17F62"/>
    <w:rsid w:val="00C37AFA"/>
    <w:rsid w:val="00C4661B"/>
    <w:rsid w:val="00C4708E"/>
    <w:rsid w:val="00C57901"/>
    <w:rsid w:val="00C743B9"/>
    <w:rsid w:val="00C85E0A"/>
    <w:rsid w:val="00CA7DF6"/>
    <w:rsid w:val="00CB2669"/>
    <w:rsid w:val="00CC320E"/>
    <w:rsid w:val="00CF44CE"/>
    <w:rsid w:val="00D06394"/>
    <w:rsid w:val="00D131AD"/>
    <w:rsid w:val="00D138FF"/>
    <w:rsid w:val="00D244F1"/>
    <w:rsid w:val="00D35457"/>
    <w:rsid w:val="00D47A2C"/>
    <w:rsid w:val="00D77AA0"/>
    <w:rsid w:val="00D8527D"/>
    <w:rsid w:val="00D937C9"/>
    <w:rsid w:val="00DA3F5B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11A00"/>
    <w:rsid w:val="00E16012"/>
    <w:rsid w:val="00E26BE8"/>
    <w:rsid w:val="00E5165E"/>
    <w:rsid w:val="00E65BCB"/>
    <w:rsid w:val="00E72EA2"/>
    <w:rsid w:val="00E8281E"/>
    <w:rsid w:val="00E84749"/>
    <w:rsid w:val="00E905BD"/>
    <w:rsid w:val="00EA50E2"/>
    <w:rsid w:val="00EA6A21"/>
    <w:rsid w:val="00EA7FA9"/>
    <w:rsid w:val="00EC5139"/>
    <w:rsid w:val="00EF0DAF"/>
    <w:rsid w:val="00EF3442"/>
    <w:rsid w:val="00F212D2"/>
    <w:rsid w:val="00F2705B"/>
    <w:rsid w:val="00F32640"/>
    <w:rsid w:val="00F6172A"/>
    <w:rsid w:val="00F75BEE"/>
    <w:rsid w:val="00F76962"/>
    <w:rsid w:val="00F801CE"/>
    <w:rsid w:val="00F82D07"/>
    <w:rsid w:val="00F91969"/>
    <w:rsid w:val="00FB5CC8"/>
    <w:rsid w:val="00FB63FD"/>
    <w:rsid w:val="00FB7752"/>
    <w:rsid w:val="00FC2BC8"/>
    <w:rsid w:val="00FC5854"/>
    <w:rsid w:val="00FD031B"/>
    <w:rsid w:val="00FD55B8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76B4423"/>
  <w15:docId w15:val="{B3405551-0939-4167-871B-8C8C7ACC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51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5834AF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16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5834AF"/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16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  <w:jc w:val="both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s://ms14xsd.mssf.cz/ImportXML/SoupiskaDoklad/v_1.3/MS14-SoupiskaDoklad_Import.xsd" TargetMode="External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hyperlink" Target="http://ms14xsd.mssf.cz/ImportXML/SoupiskaDoklad/v_x.x/MS14-SoupiskaDoklad_Import.xsd" TargetMode="External"/><Relationship Id="rId20" Type="http://schemas.openxmlformats.org/officeDocument/2006/relationships/image" Target="media/image11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10.png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emf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0B542-9D4F-44E0-BF8F-63C53C4F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18</Pages>
  <Words>2560</Words>
  <Characters>15110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Jonášová Hana</cp:lastModifiedBy>
  <cp:revision>81</cp:revision>
  <dcterms:created xsi:type="dcterms:W3CDTF">2016-12-16T07:30:00Z</dcterms:created>
  <dcterms:modified xsi:type="dcterms:W3CDTF">2019-12-09T12:41:00Z</dcterms:modified>
</cp:coreProperties>
</file>